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532"/>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3690"/>
      </w:tblGrid>
      <w:tr w:rsidR="00216A5C" w:rsidRPr="005603D9" w14:paraId="13F82AA3" w14:textId="77777777" w:rsidTr="00216A5C">
        <w:trPr>
          <w:trHeight w:val="217"/>
        </w:trPr>
        <w:tc>
          <w:tcPr>
            <w:tcW w:w="9639" w:type="dxa"/>
            <w:gridSpan w:val="4"/>
            <w:shd w:val="clear" w:color="auto" w:fill="F26522" w:themeFill="accent1"/>
          </w:tcPr>
          <w:p w14:paraId="4ED6729F" w14:textId="77777777" w:rsidR="00216A5C" w:rsidRPr="005603D9" w:rsidRDefault="00216A5C" w:rsidP="00216A5C">
            <w:pPr>
              <w:pStyle w:val="Documentname"/>
              <w:framePr w:hSpace="0" w:wrap="auto" w:vAnchor="margin" w:hAnchor="text" w:xAlign="left" w:yAlign="inline"/>
            </w:pPr>
            <w:r w:rsidRPr="005603D9">
              <w:t>CUSC Modification Proposal Form</w:t>
            </w:r>
          </w:p>
        </w:tc>
      </w:tr>
      <w:tr w:rsidR="00216A5C" w:rsidRPr="005603D9" w14:paraId="08C01E52" w14:textId="77777777" w:rsidTr="00887225">
        <w:trPr>
          <w:trHeight w:val="5268"/>
        </w:trPr>
        <w:tc>
          <w:tcPr>
            <w:tcW w:w="5103" w:type="dxa"/>
            <w:gridSpan w:val="2"/>
            <w:shd w:val="clear" w:color="auto" w:fill="auto"/>
          </w:tcPr>
          <w:p w14:paraId="32885FC5" w14:textId="29EAB020" w:rsidR="00216A5C" w:rsidRPr="00BD265B" w:rsidRDefault="00216A5C" w:rsidP="00216A5C">
            <w:pPr>
              <w:pStyle w:val="Title"/>
              <w:rPr>
                <w:sz w:val="44"/>
                <w:szCs w:val="44"/>
              </w:rPr>
            </w:pPr>
            <w:bookmarkStart w:id="0" w:name="_Hlk31877162"/>
            <w:r w:rsidRPr="00BD265B">
              <w:rPr>
                <w:sz w:val="44"/>
                <w:szCs w:val="44"/>
              </w:rPr>
              <w:t>CMP</w:t>
            </w:r>
            <w:sdt>
              <w:sdtPr>
                <w:rPr>
                  <w:sz w:val="44"/>
                  <w:szCs w:val="44"/>
                </w:rPr>
                <w:alias w:val="Number to be assigned by Code Admin"/>
                <w:tag w:val="Code Administrator Use"/>
                <w:id w:val="92061779"/>
                <w:placeholder>
                  <w:docPart w:val="4853C3919F7141D9AC352FF4F1DF8157"/>
                </w:placeholder>
              </w:sdtPr>
              <w:sdtContent>
                <w:r w:rsidR="00D42B12" w:rsidRPr="00BD265B">
                  <w:rPr>
                    <w:sz w:val="44"/>
                    <w:szCs w:val="44"/>
                  </w:rPr>
                  <w:t>418</w:t>
                </w:r>
              </w:sdtContent>
            </w:sdt>
            <w:r w:rsidRPr="00BD265B">
              <w:rPr>
                <w:sz w:val="44"/>
                <w:szCs w:val="44"/>
              </w:rPr>
              <w:t>:</w:t>
            </w:r>
          </w:p>
          <w:sdt>
            <w:sdtPr>
              <w:rPr>
                <w:rStyle w:val="TitleChar"/>
                <w:b/>
                <w:sz w:val="44"/>
                <w:szCs w:val="44"/>
              </w:rPr>
              <w:id w:val="-1635167212"/>
              <w:placeholder>
                <w:docPart w:val="4853C3919F7141D9AC352FF4F1DF8157"/>
              </w:placeholder>
            </w:sdtPr>
            <w:sdtContent>
              <w:p w14:paraId="7E1B951B" w14:textId="456F1B46" w:rsidR="00216A5C" w:rsidRPr="00BD265B" w:rsidRDefault="00CC5380" w:rsidP="00216A5C">
                <w:pPr>
                  <w:pStyle w:val="Title"/>
                  <w:rPr>
                    <w:sz w:val="44"/>
                    <w:szCs w:val="44"/>
                  </w:rPr>
                </w:pPr>
                <w:r w:rsidRPr="00BD265B">
                  <w:rPr>
                    <w:sz w:val="44"/>
                    <w:szCs w:val="44"/>
                  </w:rPr>
                  <w:t>R</w:t>
                </w:r>
                <w:r w:rsidR="00216A5C" w:rsidRPr="00BD265B">
                  <w:rPr>
                    <w:sz w:val="44"/>
                    <w:szCs w:val="44"/>
                  </w:rPr>
                  <w:t xml:space="preserve">efine the allocation </w:t>
                </w:r>
                <w:proofErr w:type="gramStart"/>
                <w:r w:rsidR="00216A5C" w:rsidRPr="00BD265B">
                  <w:rPr>
                    <w:sz w:val="44"/>
                    <w:szCs w:val="44"/>
                  </w:rPr>
                  <w:t xml:space="preserve">of </w:t>
                </w:r>
                <w:ins w:id="1" w:author="Giulia Licocci" w:date="2023-11-02T09:06:00Z">
                  <w:r w:rsidR="009936CF" w:rsidRPr="009936CF">
                    <w:rPr>
                      <w:rFonts w:ascii="Arial" w:eastAsiaTheme="minorHAnsi" w:hAnsi="Arial" w:cs="Arial"/>
                      <w:bCs/>
                      <w:color w:val="auto"/>
                      <w:spacing w:val="0"/>
                      <w:kern w:val="0"/>
                      <w:sz w:val="20"/>
                      <w:szCs w:val="20"/>
                      <w:lang w:eastAsia="en-GB"/>
                    </w:rPr>
                    <w:t xml:space="preserve"> </w:t>
                  </w:r>
                  <w:r w:rsidR="009936CF" w:rsidRPr="009936CF">
                    <w:rPr>
                      <w:bCs/>
                      <w:sz w:val="44"/>
                      <w:szCs w:val="44"/>
                    </w:rPr>
                    <w:t>Dynamic</w:t>
                  </w:r>
                  <w:proofErr w:type="gramEnd"/>
                  <w:r w:rsidR="009936CF" w:rsidRPr="009936CF">
                    <w:rPr>
                      <w:bCs/>
                      <w:sz w:val="44"/>
                      <w:szCs w:val="44"/>
                    </w:rPr>
                    <w:t xml:space="preserve"> Reactive Compensation Equipment </w:t>
                  </w:r>
                </w:ins>
                <w:del w:id="2" w:author="Giulia Licocci" w:date="2023-11-02T09:06:00Z">
                  <w:r w:rsidR="00BD7F5B" w:rsidRPr="00BD265B" w:rsidDel="009936CF">
                    <w:rPr>
                      <w:sz w:val="44"/>
                      <w:szCs w:val="44"/>
                    </w:rPr>
                    <w:delText xml:space="preserve">Static Var Compensators </w:delText>
                  </w:r>
                </w:del>
                <w:r w:rsidR="00BD7F5B" w:rsidRPr="00BD265B">
                  <w:rPr>
                    <w:sz w:val="44"/>
                    <w:szCs w:val="44"/>
                  </w:rPr>
                  <w:t>(</w:t>
                </w:r>
                <w:del w:id="3" w:author="Giulia Licocci" w:date="2023-10-30T10:36:00Z">
                  <w:r w:rsidR="00216A5C" w:rsidRPr="00BD265B" w:rsidDel="00457057">
                    <w:rPr>
                      <w:sz w:val="44"/>
                      <w:szCs w:val="44"/>
                    </w:rPr>
                    <w:delText>SVC</w:delText>
                  </w:r>
                </w:del>
                <w:ins w:id="4" w:author="Giulia Licocci" w:date="2023-11-02T09:05:00Z">
                  <w:r w:rsidR="007555E5">
                    <w:rPr>
                      <w:sz w:val="44"/>
                      <w:szCs w:val="44"/>
                    </w:rPr>
                    <w:t>DRCE</w:t>
                  </w:r>
                </w:ins>
                <w:r w:rsidR="00BD7F5B" w:rsidRPr="00BD265B">
                  <w:rPr>
                    <w:sz w:val="44"/>
                    <w:szCs w:val="44"/>
                  </w:rPr>
                  <w:t>)</w:t>
                </w:r>
                <w:r w:rsidR="00216A5C" w:rsidRPr="00BD265B">
                  <w:rPr>
                    <w:sz w:val="44"/>
                    <w:szCs w:val="44"/>
                  </w:rPr>
                  <w:t xml:space="preserve"> costs at OFTO transfer</w:t>
                </w:r>
              </w:p>
            </w:sdtContent>
          </w:sdt>
          <w:bookmarkEnd w:id="0"/>
          <w:p w14:paraId="4BD5FD64" w14:textId="6CAB4BAE" w:rsidR="00216A5C" w:rsidRPr="005603D9" w:rsidRDefault="00216A5C" w:rsidP="00216A5C">
            <w:r w:rsidRPr="009A206C">
              <w:rPr>
                <w:b/>
              </w:rPr>
              <w:t>Overview:</w:t>
            </w:r>
            <w:r>
              <w:t xml:space="preserve"> </w:t>
            </w:r>
            <w:sdt>
              <w:sdtPr>
                <w:alias w:val="Insert text"/>
                <w:tag w:val="Insert text"/>
                <w:id w:val="-189448580"/>
                <w:placeholder>
                  <w:docPart w:val="55AA45AA76944F7CA354276D3D0B58C4"/>
                </w:placeholder>
              </w:sdtPr>
              <w:sdtContent>
                <w:r>
                  <w:t xml:space="preserve">Modification of the </w:t>
                </w:r>
                <w:del w:id="5" w:author="Giulia Licocci" w:date="2023-10-30T10:36:00Z">
                  <w:r w:rsidDel="00457057">
                    <w:delText>SVC</w:delText>
                  </w:r>
                </w:del>
                <w:ins w:id="6" w:author="Giulia Licocci" w:date="2023-11-02T09:05:00Z">
                  <w:r w:rsidR="007555E5">
                    <w:t>DRCE</w:t>
                  </w:r>
                </w:ins>
                <w:r>
                  <w:t xml:space="preserve"> cost allocation for offshore wind </w:t>
                </w:r>
                <w:proofErr w:type="spellStart"/>
                <w:proofErr w:type="gramStart"/>
                <w:r>
                  <w:t>farms.The</w:t>
                </w:r>
                <w:proofErr w:type="spellEnd"/>
                <w:proofErr w:type="gramEnd"/>
                <w:r>
                  <w:t xml:space="preserve"> proposal </w:t>
                </w:r>
                <w:r w:rsidR="00B66284">
                  <w:t>s</w:t>
                </w:r>
                <w:r w:rsidR="00834FF1">
                  <w:t>e</w:t>
                </w:r>
                <w:r w:rsidR="00B66284">
                  <w:t xml:space="preserve">eks to socialise </w:t>
                </w:r>
                <w:del w:id="7" w:author="Giulia Licocci" w:date="2023-10-30T10:36:00Z">
                  <w:r w:rsidDel="00457057">
                    <w:delText>SVC</w:delText>
                  </w:r>
                </w:del>
                <w:ins w:id="8" w:author="Giulia Licocci" w:date="2023-11-02T09:05:00Z">
                  <w:r w:rsidR="007555E5">
                    <w:t>DRCE</w:t>
                  </w:r>
                </w:ins>
                <w:r>
                  <w:t xml:space="preserve"> costs through wider </w:t>
                </w:r>
                <w:proofErr w:type="spellStart"/>
                <w:r>
                  <w:t>TNUoS</w:t>
                </w:r>
                <w:proofErr w:type="spellEnd"/>
                <w:r>
                  <w:t xml:space="preserve"> charges</w:t>
                </w:r>
                <w:r w:rsidR="00834FF1">
                  <w:t>.  Instead</w:t>
                </w:r>
                <w:r>
                  <w:t xml:space="preserve"> of the current system where offshore wind farm generators both (</w:t>
                </w:r>
                <w:proofErr w:type="spellStart"/>
                <w:r>
                  <w:t>i</w:t>
                </w:r>
                <w:proofErr w:type="spellEnd"/>
                <w:r>
                  <w:t xml:space="preserve">) provide upfront capital costs for the </w:t>
                </w:r>
                <w:del w:id="9" w:author="Giulia Licocci" w:date="2023-10-30T10:36:00Z">
                  <w:r w:rsidDel="00457057">
                    <w:delText>SVC</w:delText>
                  </w:r>
                </w:del>
                <w:ins w:id="10" w:author="Giulia Licocci" w:date="2023-11-02T09:05:00Z">
                  <w:r w:rsidR="007555E5">
                    <w:t>DRCE</w:t>
                  </w:r>
                </w:ins>
                <w:r>
                  <w:t xml:space="preserve"> before transferring to OFTO and (ii) cover the cost of </w:t>
                </w:r>
                <w:del w:id="11" w:author="Giulia Licocci" w:date="2023-10-30T10:22:00Z">
                  <w:r w:rsidDel="000413A5">
                    <w:delText>SVC</w:delText>
                  </w:r>
                </w:del>
                <w:ins w:id="12" w:author="Giulia Licocci" w:date="2023-11-02T09:05:00Z">
                  <w:r w:rsidR="007555E5">
                    <w:t>DRCE</w:t>
                  </w:r>
                </w:ins>
                <w:del w:id="13" w:author="Giulia Licocci" w:date="2023-10-30T10:22:00Z">
                  <w:r w:rsidDel="000413A5">
                    <w:delText>s</w:delText>
                  </w:r>
                </w:del>
                <w:r>
                  <w:t xml:space="preserve"> via the offshore local circuit tariff for the lifetime of the project. </w:t>
                </w:r>
              </w:sdtContent>
            </w:sdt>
          </w:p>
        </w:tc>
        <w:tc>
          <w:tcPr>
            <w:tcW w:w="4536" w:type="dxa"/>
            <w:gridSpan w:val="2"/>
            <w:shd w:val="clear" w:color="auto" w:fill="auto"/>
          </w:tcPr>
          <w:p w14:paraId="6B66B664" w14:textId="0B13280D" w:rsidR="00216A5C" w:rsidRDefault="00216A5C" w:rsidP="00216A5C">
            <w:pPr>
              <w:rPr>
                <w:b/>
              </w:rPr>
            </w:pPr>
            <w:r w:rsidRPr="005603D9">
              <w:rPr>
                <w:b/>
              </w:rPr>
              <w:t xml:space="preserve">Modification process &amp; timetable     </w:t>
            </w:r>
          </w:p>
          <w:p w14:paraId="5E6FF969" w14:textId="4C87A6B4" w:rsidR="00216A5C" w:rsidRPr="005603D9" w:rsidRDefault="00216A5C" w:rsidP="00216A5C">
            <w:pPr>
              <w:rPr>
                <w:b/>
              </w:rPr>
            </w:pPr>
            <w:r>
              <w:rPr>
                <w:noProof/>
              </w:rPr>
              <mc:AlternateContent>
                <mc:Choice Requires="wpg">
                  <w:drawing>
                    <wp:anchor distT="0" distB="0" distL="114300" distR="114300" simplePos="0" relativeHeight="251658752" behindDoc="0" locked="0" layoutInCell="1" allowOverlap="1" wp14:anchorId="69043A31" wp14:editId="750A54A4">
                      <wp:simplePos x="0" y="0"/>
                      <wp:positionH relativeFrom="column">
                        <wp:posOffset>1947</wp:posOffset>
                      </wp:positionH>
                      <wp:positionV relativeFrom="paragraph">
                        <wp:posOffset>8255</wp:posOffset>
                      </wp:positionV>
                      <wp:extent cx="2793958" cy="2404683"/>
                      <wp:effectExtent l="0" t="0" r="26035" b="0"/>
                      <wp:wrapNone/>
                      <wp:docPr id="30" name="Group 30"/>
                      <wp:cNvGraphicFramePr/>
                      <a:graphic xmlns:a="http://schemas.openxmlformats.org/drawingml/2006/main">
                        <a:graphicData uri="http://schemas.microsoft.com/office/word/2010/wordprocessingGroup">
                          <wpg:wgp>
                            <wpg:cNvGrpSpPr/>
                            <wpg:grpSpPr>
                              <a:xfrm>
                                <a:off x="0" y="0"/>
                                <a:ext cx="2793958" cy="2404683"/>
                                <a:chOff x="50" y="0"/>
                                <a:chExt cx="3355308" cy="2667300"/>
                              </a:xfrm>
                            </wpg:grpSpPr>
                            <wps:wsp>
                              <wps:cNvPr id="31" name="Rectangle: Rounded Corners 31"/>
                              <wps:cNvSpPr/>
                              <wps:spPr>
                                <a:xfrm>
                                  <a:off x="482600" y="254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404F56" w14:textId="77777777" w:rsidR="00216A5C" w:rsidRPr="00C842EE" w:rsidRDefault="00216A5C" w:rsidP="00216A5C">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E1040399D53F4762A9C214F7BAFB7E19"/>
                                      </w:placeholder>
                                      <w:date w:fullDate="2023-08-02T00:00:00Z">
                                        <w:dateFormat w:val="dd MMMM yyyy"/>
                                        <w:lid w:val="en-GB"/>
                                        <w:storeMappedDataAs w:val="dateTime"/>
                                        <w:calendar w:val="gregorian"/>
                                      </w:date>
                                    </w:sdtPr>
                                    <w:sdtContent>
                                      <w:p w14:paraId="1D30995F" w14:textId="7CF4C773" w:rsidR="00216A5C" w:rsidRPr="00C842EE" w:rsidRDefault="00AD5107" w:rsidP="00216A5C">
                                        <w:pPr>
                                          <w:rPr>
                                            <w:color w:val="FFFFFF" w:themeColor="background1"/>
                                          </w:rPr>
                                        </w:pPr>
                                        <w:r>
                                          <w:rPr>
                                            <w:rStyle w:val="TimelineChar"/>
                                            <w:color w:val="FFFFFF" w:themeColor="background1"/>
                                          </w:rPr>
                                          <w:t>02 August</w:t>
                                        </w:r>
                                        <w:r w:rsidR="00216A5C">
                                          <w:rPr>
                                            <w:rStyle w:val="TimelineChar"/>
                                            <w:color w:val="FFFFFF" w:themeColor="background1"/>
                                          </w:rPr>
                                          <w:t xml:space="preserve"> 202</w:t>
                                        </w:r>
                                        <w:r>
                                          <w:rPr>
                                            <w:rStyle w:val="TimelineChar"/>
                                            <w:color w:val="FFFFFF" w:themeColor="background1"/>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59722" y="516831"/>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B1A86A" w14:textId="77777777" w:rsidR="00216A5C" w:rsidRPr="00346A99" w:rsidRDefault="00216A5C" w:rsidP="00216A5C">
                                    <w:pPr>
                                      <w:spacing w:after="0"/>
                                      <w:rPr>
                                        <w:b/>
                                        <w:color w:val="F26522" w:themeColor="accent1"/>
                                        <w:sz w:val="22"/>
                                      </w:rPr>
                                    </w:pPr>
                                    <w:r w:rsidRPr="00346A99">
                                      <w:rPr>
                                        <w:b/>
                                        <w:color w:val="F26522" w:themeColor="accent1"/>
                                        <w:sz w:val="22"/>
                                      </w:rPr>
                                      <w:t>Code Administrator Consultation</w:t>
                                    </w:r>
                                  </w:p>
                                  <w:p w14:paraId="5896C59F" w14:textId="5F1E0B90" w:rsidR="00216A5C" w:rsidRPr="004F10E6" w:rsidRDefault="00000000" w:rsidP="00216A5C">
                                    <w:pPr>
                                      <w:pStyle w:val="Timeline"/>
                                    </w:pPr>
                                    <w:sdt>
                                      <w:sdtPr>
                                        <w:rPr>
                                          <w:rStyle w:val="TimelineChar"/>
                                        </w:rPr>
                                        <w:alias w:val="Code Administrator Use"/>
                                        <w:tag w:val="Code Administrator Use"/>
                                        <w:id w:val="-1327815135"/>
                                        <w:date w:fullDate="2023-09-11T00:00:00Z">
                                          <w:dateFormat w:val="dd MMMM yyyy"/>
                                          <w:lid w:val="en-GB"/>
                                          <w:storeMappedDataAs w:val="dateTime"/>
                                          <w:calendar w:val="gregorian"/>
                                        </w:date>
                                      </w:sdtPr>
                                      <w:sdtContent>
                                        <w:r w:rsidR="005D6B3E">
                                          <w:rPr>
                                            <w:rStyle w:val="TimelineChar"/>
                                          </w:rPr>
                                          <w:t>11 September 2023</w:t>
                                        </w:r>
                                      </w:sdtContent>
                                    </w:sdt>
                                    <w:r w:rsidR="00216A5C">
                                      <w:t xml:space="preserve"> </w:t>
                                    </w:r>
                                    <w:r w:rsidR="00216A5C" w:rsidRPr="005C34DD">
                                      <w:t xml:space="preserve">- </w:t>
                                    </w:r>
                                    <w:sdt>
                                      <w:sdtPr>
                                        <w:rPr>
                                          <w:rStyle w:val="TimelineChar"/>
                                        </w:rPr>
                                        <w:alias w:val="Code Administrator Use"/>
                                        <w:tag w:val="Code Administrator Use"/>
                                        <w:id w:val="-5523772"/>
                                        <w:date w:fullDate="2023-10-02T00:00:00Z">
                                          <w:dateFormat w:val="dd MMMM yyyy"/>
                                          <w:lid w:val="en-GB"/>
                                          <w:storeMappedDataAs w:val="dateTime"/>
                                          <w:calendar w:val="gregorian"/>
                                        </w:date>
                                      </w:sdtPr>
                                      <w:sdtContent>
                                        <w:r w:rsidR="00293721">
                                          <w:rPr>
                                            <w:rStyle w:val="TimelineChar"/>
                                          </w:rPr>
                                          <w:t>02 October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74974" y="998044"/>
                                  <a:ext cx="2843530" cy="431800"/>
                                </a:xfrm>
                                <a:prstGeom prst="roundRect">
                                  <a:avLst>
                                    <a:gd name="adj" fmla="val 8164"/>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839CF" w14:textId="77777777" w:rsidR="00216A5C" w:rsidRPr="000F26AE" w:rsidRDefault="00216A5C" w:rsidP="00216A5C">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3-10-19T00:00:00Z">
                                        <w:dateFormat w:val="dd MMMM yyyy"/>
                                        <w:lid w:val="en-GB"/>
                                        <w:storeMappedDataAs w:val="dateTime"/>
                                        <w:calendar w:val="gregorian"/>
                                      </w:date>
                                    </w:sdtPr>
                                    <w:sdtContent>
                                      <w:p w14:paraId="413E73E5" w14:textId="7F980832" w:rsidR="00216A5C" w:rsidRPr="004F10E6" w:rsidRDefault="009D0821" w:rsidP="00216A5C">
                                        <w:pPr>
                                          <w:rPr>
                                            <w:color w:val="000000"/>
                                          </w:rPr>
                                        </w:pPr>
                                        <w:r>
                                          <w:rPr>
                                            <w:rStyle w:val="TimelineChar"/>
                                          </w:rPr>
                                          <w:t>19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147221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F0ECCA" w14:textId="77777777" w:rsidR="00216A5C" w:rsidRPr="000F26AE" w:rsidRDefault="00216A5C" w:rsidP="00216A5C">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1-09T00:00:00Z">
                                        <w:dateFormat w:val="dd MMMM yyyy"/>
                                        <w:lid w:val="en-GB"/>
                                        <w:storeMappedDataAs w:val="dateTime"/>
                                        <w:calendar w:val="gregorian"/>
                                      </w:date>
                                    </w:sdtPr>
                                    <w:sdtContent>
                                      <w:p w14:paraId="1CB8B7A2" w14:textId="04CFC34D" w:rsidR="00216A5C" w:rsidRPr="004F10E6" w:rsidRDefault="001D0CE8" w:rsidP="00216A5C">
                                        <w:pPr>
                                          <w:rPr>
                                            <w:color w:val="000000"/>
                                          </w:rPr>
                                        </w:pPr>
                                        <w:r>
                                          <w:rPr>
                                            <w:rStyle w:val="TimelineChar"/>
                                          </w:rPr>
                                          <w:t>0</w:t>
                                        </w:r>
                                        <w:r w:rsidR="00292B4C">
                                          <w:rPr>
                                            <w:rStyle w:val="TimelineChar"/>
                                          </w:rPr>
                                          <w:t>9</w:t>
                                        </w:r>
                                        <w:r>
                                          <w:rPr>
                                            <w:rStyle w:val="TimelineChar"/>
                                          </w:rPr>
                                          <w:t xml:space="preserve">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511828" y="197386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6988CE" w14:textId="77777777" w:rsidR="00216A5C" w:rsidRPr="000F26AE" w:rsidRDefault="00216A5C" w:rsidP="00216A5C">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4-01T00:00:00Z">
                                        <w:dateFormat w:val="dd MMMM yyyy"/>
                                        <w:lid w:val="en-GB"/>
                                        <w:storeMappedDataAs w:val="dateTime"/>
                                        <w:calendar w:val="gregorian"/>
                                      </w:date>
                                    </w:sdtPr>
                                    <w:sdtContent>
                                      <w:p w14:paraId="6CB2478F" w14:textId="18902110" w:rsidR="00216A5C" w:rsidRPr="004F10E6" w:rsidRDefault="00F93B42" w:rsidP="00216A5C">
                                        <w:pPr>
                                          <w:rPr>
                                            <w:color w:val="000000"/>
                                          </w:rPr>
                                        </w:pPr>
                                        <w:r>
                                          <w:rPr>
                                            <w:rStyle w:val="TimelineChar"/>
                                          </w:rPr>
                                          <w:t>01 April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03B8D" w14:textId="77777777" w:rsidR="00216A5C" w:rsidRPr="00B2143A" w:rsidRDefault="00216A5C" w:rsidP="00216A5C">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95AC8" w14:textId="77777777" w:rsidR="00216A5C" w:rsidRPr="00B2143A" w:rsidRDefault="00216A5C" w:rsidP="00216A5C">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0C53DE" w14:textId="77777777" w:rsidR="00216A5C" w:rsidRPr="00B2143A" w:rsidRDefault="00216A5C" w:rsidP="00216A5C">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FA41BF" w14:textId="77777777" w:rsidR="00216A5C" w:rsidRPr="00B2143A" w:rsidRDefault="00216A5C" w:rsidP="00216A5C">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B8FB8D" w14:textId="77777777" w:rsidR="00216A5C" w:rsidRPr="00B2143A" w:rsidRDefault="00216A5C" w:rsidP="00216A5C">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043A31" id="Group 30" o:spid="_x0000_s1026" style="position:absolute;margin-left:.15pt;margin-top:.65pt;width:220pt;height:189.35pt;z-index:251658752;mso-width-relative:margin;mso-height-relative:margin" coordorigin="" coordsize="33553,2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" fillcolor="#f26522 [3204]" strokecolor="#f26522 [3204]" strokeweight="2pt">
                        <v:textbox inset="0,0,0,0">
                          <w:txbxContent>
                            <w:p w14:paraId="6B404F56" w14:textId="77777777" w:rsidR="00216A5C" w:rsidRPr="00C842EE" w:rsidRDefault="00216A5C" w:rsidP="00216A5C">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E1040399D53F4762A9C214F7BAFB7E19"/>
                                </w:placeholder>
                                <w:date w:fullDate="2023-08-02T00:00:00Z">
                                  <w:dateFormat w:val="dd MMMM yyyy"/>
                                  <w:lid w:val="en-GB"/>
                                  <w:storeMappedDataAs w:val="dateTime"/>
                                  <w:calendar w:val="gregorian"/>
                                </w:date>
                              </w:sdtPr>
                              <w:sdtContent>
                                <w:p w14:paraId="1D30995F" w14:textId="7CF4C773" w:rsidR="00216A5C" w:rsidRPr="00C842EE" w:rsidRDefault="00AD5107" w:rsidP="00216A5C">
                                  <w:pPr>
                                    <w:rPr>
                                      <w:color w:val="FFFFFF" w:themeColor="background1"/>
                                    </w:rPr>
                                  </w:pPr>
                                  <w:r>
                                    <w:rPr>
                                      <w:rStyle w:val="TimelineChar"/>
                                      <w:color w:val="FFFFFF" w:themeColor="background1"/>
                                    </w:rPr>
                                    <w:t>02 August</w:t>
                                  </w:r>
                                  <w:r w:rsidR="00216A5C">
                                    <w:rPr>
                                      <w:rStyle w:val="TimelineChar"/>
                                      <w:color w:val="FFFFFF" w:themeColor="background1"/>
                                    </w:rPr>
                                    <w:t xml:space="preserve"> 202</w:t>
                                  </w:r>
                                  <w:r>
                                    <w:rPr>
                                      <w:rStyle w:val="TimelineChar"/>
                                      <w:color w:val="FFFFFF" w:themeColor="background1"/>
                                    </w:rPr>
                                    <w:t>3</w:t>
                                  </w:r>
                                </w:p>
                              </w:sdtContent>
                            </w:sdt>
                          </w:txbxContent>
                        </v:textbox>
                      </v:roundrect>
                      <v:roundrect id="Rectangle: Rounded Corners 34" o:spid="_x0000_s1028" style="position:absolute;left:4597;top:516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6B1A86A" w14:textId="77777777" w:rsidR="00216A5C" w:rsidRPr="00346A99" w:rsidRDefault="00216A5C" w:rsidP="00216A5C">
                              <w:pPr>
                                <w:spacing w:after="0"/>
                                <w:rPr>
                                  <w:b/>
                                  <w:color w:val="F26522" w:themeColor="accent1"/>
                                  <w:sz w:val="22"/>
                                </w:rPr>
                              </w:pPr>
                              <w:r w:rsidRPr="00346A99">
                                <w:rPr>
                                  <w:b/>
                                  <w:color w:val="F26522" w:themeColor="accent1"/>
                                  <w:sz w:val="22"/>
                                </w:rPr>
                                <w:t>Code Administrator Consultation</w:t>
                              </w:r>
                            </w:p>
                            <w:p w14:paraId="5896C59F" w14:textId="5F1E0B90" w:rsidR="00216A5C" w:rsidRPr="004F10E6" w:rsidRDefault="00000000" w:rsidP="00216A5C">
                              <w:pPr>
                                <w:pStyle w:val="Timeline"/>
                              </w:pPr>
                              <w:sdt>
                                <w:sdtPr>
                                  <w:rPr>
                                    <w:rStyle w:val="TimelineChar"/>
                                  </w:rPr>
                                  <w:alias w:val="Code Administrator Use"/>
                                  <w:tag w:val="Code Administrator Use"/>
                                  <w:id w:val="-1327815135"/>
                                  <w:date w:fullDate="2023-09-11T00:00:00Z">
                                    <w:dateFormat w:val="dd MMMM yyyy"/>
                                    <w:lid w:val="en-GB"/>
                                    <w:storeMappedDataAs w:val="dateTime"/>
                                    <w:calendar w:val="gregorian"/>
                                  </w:date>
                                </w:sdtPr>
                                <w:sdtContent>
                                  <w:r w:rsidR="005D6B3E">
                                    <w:rPr>
                                      <w:rStyle w:val="TimelineChar"/>
                                    </w:rPr>
                                    <w:t>11 September 2023</w:t>
                                  </w:r>
                                </w:sdtContent>
                              </w:sdt>
                              <w:r w:rsidR="00216A5C">
                                <w:t xml:space="preserve"> </w:t>
                              </w:r>
                              <w:r w:rsidR="00216A5C" w:rsidRPr="005C34DD">
                                <w:t xml:space="preserve">- </w:t>
                              </w:r>
                              <w:sdt>
                                <w:sdtPr>
                                  <w:rPr>
                                    <w:rStyle w:val="TimelineChar"/>
                                  </w:rPr>
                                  <w:alias w:val="Code Administrator Use"/>
                                  <w:tag w:val="Code Administrator Use"/>
                                  <w:id w:val="-5523772"/>
                                  <w:date w:fullDate="2023-10-02T00:00:00Z">
                                    <w:dateFormat w:val="dd MMMM yyyy"/>
                                    <w:lid w:val="en-GB"/>
                                    <w:storeMappedDataAs w:val="dateTime"/>
                                    <w:calendar w:val="gregorian"/>
                                  </w:date>
                                </w:sdtPr>
                                <w:sdtContent>
                                  <w:r w:rsidR="00293721">
                                    <w:rPr>
                                      <w:rStyle w:val="TimelineChar"/>
                                    </w:rPr>
                                    <w:t>02 October 2023</w:t>
                                  </w:r>
                                </w:sdtContent>
                              </w:sdt>
                            </w:p>
                          </w:txbxContent>
                        </v:textbox>
                      </v:roundrect>
                      <v:roundrect id="Rectangle: Rounded Corners 35" o:spid="_x0000_s1029" style="position:absolute;left:4749;top:9980;width:28436;height:4318;visibility:visible;mso-wrap-style:square;v-text-anchor:middle" arcsize="534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" filled="f" strokecolor="#f26522 [3204]" strokeweight="2pt">
                        <v:textbox inset="0,0,0,0">
                          <w:txbxContent>
                            <w:p w14:paraId="2B2839CF" w14:textId="77777777" w:rsidR="00216A5C" w:rsidRPr="000F26AE" w:rsidRDefault="00216A5C" w:rsidP="00216A5C">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3-10-19T00:00:00Z">
                                  <w:dateFormat w:val="dd MMMM yyyy"/>
                                  <w:lid w:val="en-GB"/>
                                  <w:storeMappedDataAs w:val="dateTime"/>
                                  <w:calendar w:val="gregorian"/>
                                </w:date>
                              </w:sdtPr>
                              <w:sdtContent>
                                <w:p w14:paraId="413E73E5" w14:textId="7F980832" w:rsidR="00216A5C" w:rsidRPr="004F10E6" w:rsidRDefault="009D0821" w:rsidP="00216A5C">
                                  <w:pPr>
                                    <w:rPr>
                                      <w:color w:val="000000"/>
                                    </w:rPr>
                                  </w:pPr>
                                  <w:r>
                                    <w:rPr>
                                      <w:rStyle w:val="TimelineChar"/>
                                    </w:rPr>
                                    <w:t>19 October 2023</w:t>
                                  </w:r>
                                </w:p>
                              </w:sdtContent>
                            </w:sdt>
                          </w:txbxContent>
                        </v:textbox>
                      </v:roundrect>
                      <v:roundrect id="Rectangle: Rounded Corners 36" o:spid="_x0000_s1030" style="position:absolute;left:4826;top:14722;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13F0ECCA" w14:textId="77777777" w:rsidR="00216A5C" w:rsidRPr="000F26AE" w:rsidRDefault="00216A5C" w:rsidP="00216A5C">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1-09T00:00:00Z">
                                  <w:dateFormat w:val="dd MMMM yyyy"/>
                                  <w:lid w:val="en-GB"/>
                                  <w:storeMappedDataAs w:val="dateTime"/>
                                  <w:calendar w:val="gregorian"/>
                                </w:date>
                              </w:sdtPr>
                              <w:sdtContent>
                                <w:p w14:paraId="1CB8B7A2" w14:textId="04CFC34D" w:rsidR="00216A5C" w:rsidRPr="004F10E6" w:rsidRDefault="001D0CE8" w:rsidP="00216A5C">
                                  <w:pPr>
                                    <w:rPr>
                                      <w:color w:val="000000"/>
                                    </w:rPr>
                                  </w:pPr>
                                  <w:r>
                                    <w:rPr>
                                      <w:rStyle w:val="TimelineChar"/>
                                    </w:rPr>
                                    <w:t>0</w:t>
                                  </w:r>
                                  <w:r w:rsidR="00292B4C">
                                    <w:rPr>
                                      <w:rStyle w:val="TimelineChar"/>
                                    </w:rPr>
                                    <w:t>9</w:t>
                                  </w:r>
                                  <w:r>
                                    <w:rPr>
                                      <w:rStyle w:val="TimelineChar"/>
                                    </w:rPr>
                                    <w:t xml:space="preserve"> November 2023</w:t>
                                  </w:r>
                                </w:p>
                              </w:sdtContent>
                            </w:sdt>
                          </w:txbxContent>
                        </v:textbox>
                      </v:roundrect>
                      <v:roundrect id="Rectangle: Rounded Corners 37" o:spid="_x0000_s1031" style="position:absolute;left:5118;top:1973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56988CE" w14:textId="77777777" w:rsidR="00216A5C" w:rsidRPr="000F26AE" w:rsidRDefault="00216A5C" w:rsidP="00216A5C">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4-01T00:00:00Z">
                                  <w:dateFormat w:val="dd MMMM yyyy"/>
                                  <w:lid w:val="en-GB"/>
                                  <w:storeMappedDataAs w:val="dateTime"/>
                                  <w:calendar w:val="gregorian"/>
                                </w:date>
                              </w:sdtPr>
                              <w:sdtContent>
                                <w:p w14:paraId="6CB2478F" w14:textId="18902110" w:rsidR="00216A5C" w:rsidRPr="004F10E6" w:rsidRDefault="00F93B42" w:rsidP="00216A5C">
                                  <w:pPr>
                                    <w:rPr>
                                      <w:color w:val="000000"/>
                                    </w:rPr>
                                  </w:pPr>
                                  <w:r>
                                    <w:rPr>
                                      <w:rStyle w:val="TimelineChar"/>
                                    </w:rPr>
                                    <w:t>01 April 2024</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2"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0E703B8D" w14:textId="77777777" w:rsidR="00216A5C" w:rsidRPr="00B2143A" w:rsidRDefault="00216A5C" w:rsidP="00216A5C">
                              <w:pPr>
                                <w:jc w:val="center"/>
                                <w:rPr>
                                  <w:b/>
                                  <w:sz w:val="22"/>
                                </w:rPr>
                              </w:pPr>
                              <w:r w:rsidRPr="00B2143A">
                                <w:rPr>
                                  <w:b/>
                                  <w:sz w:val="22"/>
                                </w:rPr>
                                <w:t>1</w:t>
                              </w:r>
                            </w:p>
                          </w:txbxContent>
                        </v:textbox>
                      </v:shape>
                      <v:shape id="Arrow: Chevron 39" o:spid="_x0000_s1033"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02A95AC8" w14:textId="77777777" w:rsidR="00216A5C" w:rsidRPr="00B2143A" w:rsidRDefault="00216A5C" w:rsidP="00216A5C">
                              <w:pPr>
                                <w:jc w:val="center"/>
                                <w:rPr>
                                  <w:b/>
                                  <w:sz w:val="22"/>
                                </w:rPr>
                              </w:pPr>
                              <w:r w:rsidRPr="00B2143A">
                                <w:rPr>
                                  <w:b/>
                                  <w:sz w:val="22"/>
                                </w:rPr>
                                <w:t>2</w:t>
                              </w:r>
                            </w:p>
                          </w:txbxContent>
                        </v:textbox>
                      </v:shape>
                      <v:shape id="Arrow: Chevron 40" o:spid="_x0000_s1034"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360C53DE" w14:textId="77777777" w:rsidR="00216A5C" w:rsidRPr="00B2143A" w:rsidRDefault="00216A5C" w:rsidP="00216A5C">
                              <w:pPr>
                                <w:jc w:val="center"/>
                                <w:rPr>
                                  <w:b/>
                                  <w:sz w:val="22"/>
                                </w:rPr>
                              </w:pPr>
                              <w:r w:rsidRPr="00B2143A">
                                <w:rPr>
                                  <w:b/>
                                  <w:sz w:val="22"/>
                                </w:rPr>
                                <w:t>3</w:t>
                              </w:r>
                            </w:p>
                          </w:txbxContent>
                        </v:textbox>
                      </v:shape>
                      <v:shape id="Arrow: Chevron 41" o:spid="_x0000_s1035"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11FA41BF" w14:textId="77777777" w:rsidR="00216A5C" w:rsidRPr="00B2143A" w:rsidRDefault="00216A5C" w:rsidP="00216A5C">
                              <w:pPr>
                                <w:jc w:val="center"/>
                                <w:rPr>
                                  <w:b/>
                                  <w:sz w:val="22"/>
                                </w:rPr>
                              </w:pPr>
                              <w:r w:rsidRPr="00B2143A">
                                <w:rPr>
                                  <w:b/>
                                  <w:sz w:val="22"/>
                                </w:rPr>
                                <w:t>4</w:t>
                              </w:r>
                            </w:p>
                          </w:txbxContent>
                        </v:textbox>
                      </v:shape>
                      <v:shape id="Arrow: Chevron 42" o:spid="_x0000_s1036"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48B8FB8D" w14:textId="77777777" w:rsidR="00216A5C" w:rsidRPr="00B2143A" w:rsidRDefault="00216A5C" w:rsidP="00216A5C">
                              <w:pPr>
                                <w:jc w:val="center"/>
                                <w:rPr>
                                  <w:b/>
                                  <w:sz w:val="22"/>
                                </w:rPr>
                              </w:pPr>
                              <w:r w:rsidRPr="00B2143A">
                                <w:rPr>
                                  <w:b/>
                                  <w:sz w:val="22"/>
                                </w:rPr>
                                <w:t>5</w:t>
                              </w:r>
                            </w:p>
                          </w:txbxContent>
                        </v:textbox>
                      </v:shape>
                    </v:group>
                  </w:pict>
                </mc:Fallback>
              </mc:AlternateContent>
            </w:r>
            <w:r w:rsidRPr="005603D9">
              <w:rPr>
                <w:b/>
              </w:rPr>
              <w:t xml:space="preserve">                     </w:t>
            </w:r>
          </w:p>
        </w:tc>
      </w:tr>
      <w:tr w:rsidR="00216A5C" w:rsidRPr="005603D9" w14:paraId="3DB3F086" w14:textId="77777777" w:rsidTr="00216A5C">
        <w:trPr>
          <w:trHeight w:val="792"/>
        </w:trPr>
        <w:tc>
          <w:tcPr>
            <w:tcW w:w="9639" w:type="dxa"/>
            <w:gridSpan w:val="4"/>
            <w:shd w:val="clear" w:color="auto" w:fill="auto"/>
          </w:tcPr>
          <w:p w14:paraId="4D57D5DA" w14:textId="77777777" w:rsidR="00216A5C" w:rsidRPr="005603D9" w:rsidRDefault="00216A5C" w:rsidP="00216A5C">
            <w:r w:rsidRPr="005603D9">
              <w:rPr>
                <w:b/>
              </w:rPr>
              <w:t>Status summary:</w:t>
            </w:r>
            <w:r w:rsidRPr="005603D9">
              <w:t xml:space="preserve">  The Proposer has raised a modification and is seeking a decision from the Panel on the governance route to be taken.</w:t>
            </w:r>
          </w:p>
        </w:tc>
      </w:tr>
      <w:tr w:rsidR="00216A5C" w:rsidRPr="005603D9" w14:paraId="698E9E29" w14:textId="77777777" w:rsidTr="00216A5C">
        <w:trPr>
          <w:trHeight w:val="937"/>
        </w:trPr>
        <w:tc>
          <w:tcPr>
            <w:tcW w:w="9639" w:type="dxa"/>
            <w:gridSpan w:val="4"/>
            <w:shd w:val="clear" w:color="auto" w:fill="FFFFFF" w:themeFill="background1"/>
          </w:tcPr>
          <w:p w14:paraId="3B1F26D6" w14:textId="77777777" w:rsidR="00216A5C" w:rsidRPr="005603D9" w:rsidRDefault="00216A5C" w:rsidP="00216A5C">
            <w:r w:rsidRPr="005603D9">
              <w:rPr>
                <w:b/>
              </w:rPr>
              <w:t>This modification is expected to have a:</w:t>
            </w:r>
            <w:r w:rsidRPr="005603D9">
              <w:t xml:space="preserve"> </w:t>
            </w:r>
            <w:sdt>
              <w:sdtPr>
                <w:rPr>
                  <w:rStyle w:val="Boldnormaltext"/>
                  <w:color w:val="CC3300"/>
                </w:rPr>
                <w:id w:val="-976991523"/>
                <w:placeholder>
                  <w:docPart w:val="DFE0F1B1CD4E49FD90FE576CB36BC922"/>
                </w:placeholder>
                <w:dropDownList>
                  <w:listItem w:displayText="[Select impact]" w:value="[Select impact]"/>
                  <w:listItem w:displayText="High impact" w:value="High impact"/>
                  <w:listItem w:displayText="Medium impact" w:value="Medium impact"/>
                  <w:listItem w:displayText="Low impact" w:value="Low impact"/>
                </w:dropDownList>
              </w:sdtPr>
              <w:sdtEndPr>
                <w:rPr>
                  <w:rStyle w:val="DefaultParagraphFont"/>
                  <w:rFonts w:asciiTheme="minorHAnsi" w:hAnsiTheme="minorHAnsi"/>
                  <w:b w:val="0"/>
                </w:rPr>
              </w:sdtEndPr>
              <w:sdtContent>
                <w:r w:rsidRPr="009354D1">
                  <w:rPr>
                    <w:rStyle w:val="Boldnormaltext"/>
                    <w:color w:val="CC3300"/>
                  </w:rPr>
                  <w:t>Medium impact</w:t>
                </w:r>
              </w:sdtContent>
            </w:sdt>
          </w:p>
          <w:sdt>
            <w:sdtPr>
              <w:alias w:val="Insert text"/>
              <w:tag w:val="Insert text"/>
              <w:id w:val="1081805103"/>
              <w:placeholder>
                <w:docPart w:val="8FA1718BF8724FF4B8EC95327F267A8A"/>
              </w:placeholder>
            </w:sdtPr>
            <w:sdtContent>
              <w:p w14:paraId="3521B7A2" w14:textId="4D1C7804" w:rsidR="00216A5C" w:rsidRPr="005603D9" w:rsidRDefault="000D6FE4" w:rsidP="006D1BCB">
                <w:r>
                  <w:t>o</w:t>
                </w:r>
                <w:r w:rsidR="00216A5C">
                  <w:t xml:space="preserve">n </w:t>
                </w:r>
                <w:r>
                  <w:t>O</w:t>
                </w:r>
                <w:r w:rsidR="00216A5C">
                  <w:t xml:space="preserve">ffshore </w:t>
                </w:r>
                <w:r>
                  <w:t>W</w:t>
                </w:r>
                <w:r w:rsidR="00216A5C">
                  <w:t xml:space="preserve">ind </w:t>
                </w:r>
                <w:r>
                  <w:t>F</w:t>
                </w:r>
                <w:r w:rsidR="00216A5C">
                  <w:t xml:space="preserve">arm </w:t>
                </w:r>
                <w:r>
                  <w:t>G</w:t>
                </w:r>
                <w:r w:rsidR="00216A5C">
                  <w:t>enerators</w:t>
                </w:r>
              </w:p>
            </w:sdtContent>
          </w:sdt>
        </w:tc>
      </w:tr>
      <w:tr w:rsidR="00216A5C" w:rsidRPr="005603D9" w14:paraId="5B51E4BF" w14:textId="77777777" w:rsidTr="00216A5C">
        <w:trPr>
          <w:trHeight w:val="739"/>
        </w:trPr>
        <w:tc>
          <w:tcPr>
            <w:tcW w:w="2268" w:type="dxa"/>
            <w:shd w:val="clear" w:color="auto" w:fill="FFFFFF" w:themeFill="background1"/>
          </w:tcPr>
          <w:p w14:paraId="1F5682B5" w14:textId="77777777" w:rsidR="00216A5C" w:rsidRPr="00DB0E3D" w:rsidRDefault="00216A5C" w:rsidP="00216A5C">
            <w:pPr>
              <w:rPr>
                <w:b/>
              </w:rPr>
            </w:pPr>
            <w:r w:rsidRPr="005603D9">
              <w:rPr>
                <w:b/>
              </w:rPr>
              <w:t>Proposer’s recommendation of governance route</w:t>
            </w:r>
          </w:p>
        </w:tc>
        <w:tc>
          <w:tcPr>
            <w:tcW w:w="7371" w:type="dxa"/>
            <w:gridSpan w:val="3"/>
            <w:shd w:val="clear" w:color="auto" w:fill="auto"/>
          </w:tcPr>
          <w:p w14:paraId="54E11E3D" w14:textId="6B1D7786" w:rsidR="00216A5C" w:rsidRPr="005603D9" w:rsidRDefault="00000000" w:rsidP="00216A5C">
            <w:sdt>
              <w:sdtPr>
                <w:alias w:val="Governance Route"/>
                <w:id w:val="165610577"/>
                <w:placeholder>
                  <w:docPart w:val="4D12757B16B743138DFDC724E24F168C"/>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003B0676">
                  <w:t>Standard Governance modification to proceed to Code Administrator Consultation</w:t>
                </w:r>
              </w:sdtContent>
            </w:sdt>
          </w:p>
        </w:tc>
      </w:tr>
      <w:tr w:rsidR="00216A5C" w:rsidRPr="005603D9" w14:paraId="3FB6F5E5" w14:textId="77777777" w:rsidTr="004E55A3">
        <w:trPr>
          <w:trHeight w:val="1459"/>
        </w:trPr>
        <w:tc>
          <w:tcPr>
            <w:tcW w:w="2268" w:type="dxa"/>
            <w:shd w:val="clear" w:color="auto" w:fill="FFFFFF" w:themeFill="background1"/>
          </w:tcPr>
          <w:p w14:paraId="6FC16460" w14:textId="77777777" w:rsidR="00216A5C" w:rsidRPr="005603D9" w:rsidRDefault="00216A5C" w:rsidP="00216A5C">
            <w:pPr>
              <w:rPr>
                <w:b/>
              </w:rPr>
            </w:pPr>
            <w:r w:rsidRPr="005603D9">
              <w:rPr>
                <w:b/>
              </w:rPr>
              <w:t>Who can I talk to about the change?</w:t>
            </w:r>
          </w:p>
          <w:p w14:paraId="6934B3C7" w14:textId="77777777" w:rsidR="00216A5C" w:rsidRPr="005603D9" w:rsidRDefault="00216A5C" w:rsidP="00216A5C"/>
        </w:tc>
        <w:tc>
          <w:tcPr>
            <w:tcW w:w="3681" w:type="dxa"/>
            <w:gridSpan w:val="2"/>
            <w:shd w:val="clear" w:color="auto" w:fill="FFFFFF" w:themeFill="background1"/>
          </w:tcPr>
          <w:p w14:paraId="25E1D1B4" w14:textId="77777777" w:rsidR="00216A5C" w:rsidRPr="009A206C" w:rsidRDefault="00216A5C" w:rsidP="00216A5C">
            <w:r w:rsidRPr="009A206C">
              <w:rPr>
                <w:b/>
              </w:rPr>
              <w:t>Proposer:</w:t>
            </w:r>
            <w:r w:rsidRPr="009A206C">
              <w:t xml:space="preserve"> </w:t>
            </w:r>
          </w:p>
          <w:sdt>
            <w:sdtPr>
              <w:alias w:val="Insert text"/>
              <w:tag w:val="Insert text"/>
              <w:id w:val="-1790201705"/>
              <w:placeholder>
                <w:docPart w:val="B003C2771A234C8F8C8B241DA5B021C2"/>
              </w:placeholder>
            </w:sdtPr>
            <w:sdtContent>
              <w:p w14:paraId="6336BC42" w14:textId="21718CEE" w:rsidR="00216A5C" w:rsidRPr="005603D9" w:rsidRDefault="00216A5C" w:rsidP="00216A5C">
                <w:r>
                  <w:t xml:space="preserve">Giulia </w:t>
                </w:r>
                <w:r w:rsidR="009D46E0">
                  <w:t>Licocci</w:t>
                </w:r>
              </w:p>
            </w:sdtContent>
          </w:sdt>
          <w:sdt>
            <w:sdtPr>
              <w:alias w:val="Insert text"/>
              <w:tag w:val="Insert text"/>
              <w:id w:val="-1488937454"/>
              <w:placeholder>
                <w:docPart w:val="B29DA143491E461780ABA674BF52BA6C"/>
              </w:placeholder>
            </w:sdtPr>
            <w:sdtContent>
              <w:p w14:paraId="45E10FF6" w14:textId="6046509D" w:rsidR="00216A5C" w:rsidRDefault="00000000" w:rsidP="00216A5C">
                <w:hyperlink r:id="rId11" w:history="1">
                  <w:r w:rsidR="004E55A3" w:rsidRPr="00E66280">
                    <w:rPr>
                      <w:rStyle w:val="Hyperlink"/>
                    </w:rPr>
                    <w:t>Giulia.licocci@oceanwinds.com</w:t>
                  </w:r>
                </w:hyperlink>
              </w:p>
            </w:sdtContent>
          </w:sdt>
          <w:sdt>
            <w:sdtPr>
              <w:alias w:val="Insert text"/>
              <w:tag w:val="Insert text"/>
              <w:id w:val="-130099385"/>
              <w:placeholder>
                <w:docPart w:val="DBE323FA0EEB435E9AB70B1BF4EF1EF0"/>
              </w:placeholder>
            </w:sdtPr>
            <w:sdtContent>
              <w:p w14:paraId="662E1DFE" w14:textId="77777777" w:rsidR="00216A5C" w:rsidRPr="005603D9" w:rsidRDefault="00216A5C" w:rsidP="00216A5C">
                <w:r w:rsidRPr="004811B8">
                  <w:t>+44 7733827480</w:t>
                </w:r>
              </w:p>
            </w:sdtContent>
          </w:sdt>
        </w:tc>
        <w:tc>
          <w:tcPr>
            <w:tcW w:w="3690" w:type="dxa"/>
            <w:shd w:val="clear" w:color="auto" w:fill="FFFFFF" w:themeFill="background1"/>
          </w:tcPr>
          <w:p w14:paraId="12417A02" w14:textId="77777777" w:rsidR="00216A5C" w:rsidRPr="009A206C" w:rsidRDefault="00216A5C" w:rsidP="00216A5C">
            <w:r w:rsidRPr="009A206C">
              <w:rPr>
                <w:b/>
              </w:rPr>
              <w:t>Code Administrator Contact:</w:t>
            </w:r>
            <w:r w:rsidRPr="009A206C">
              <w:t xml:space="preserve"> </w:t>
            </w:r>
          </w:p>
          <w:sdt>
            <w:sdtPr>
              <w:alias w:val="Insert text"/>
              <w:tag w:val="Insert text"/>
              <w:id w:val="364340973"/>
              <w:placeholder>
                <w:docPart w:val="EF4D0B7E228C47C797755327BC1973DE"/>
              </w:placeholder>
            </w:sdtPr>
            <w:sdtContent>
              <w:sdt>
                <w:sdtPr>
                  <w:id w:val="1467466836"/>
                  <w:placeholder>
                    <w:docPart w:val="C8DA96F6D9D84AFAA79ED2201DA6EFD3"/>
                  </w:placeholder>
                </w:sdtPr>
                <w:sdtContent>
                  <w:p w14:paraId="26B6DBBD" w14:textId="460BA561" w:rsidR="00A03FBA" w:rsidRDefault="00A03FBA" w:rsidP="00216A5C">
                    <w:pPr>
                      <w:rPr>
                        <w:rStyle w:val="PlaceholderText"/>
                      </w:rPr>
                    </w:pPr>
                    <w:r>
                      <w:rPr>
                        <w:rStyle w:val="PlaceholderText"/>
                      </w:rPr>
                      <w:t xml:space="preserve">Milly Lewis </w:t>
                    </w:r>
                  </w:p>
                  <w:p w14:paraId="2CDF9197" w14:textId="77777777" w:rsidR="00366751" w:rsidRDefault="006E2B31" w:rsidP="00216A5C">
                    <w:pPr>
                      <w:rPr>
                        <w:rFonts w:ascii="Arial" w:hAnsi="Arial" w:cs="Arial"/>
                        <w:color w:val="000000"/>
                        <w:sz w:val="27"/>
                        <w:szCs w:val="27"/>
                      </w:rPr>
                    </w:pPr>
                    <w:hyperlink r:id="rId12" w:history="1">
                      <w:r w:rsidRPr="004E55A3">
                        <w:rPr>
                          <w:rStyle w:val="Hyperlink"/>
                        </w:rPr>
                        <w:t>milly.lewis@nationalgrideso.com</w:t>
                      </w:r>
                    </w:hyperlink>
                    <w:r>
                      <w:rPr>
                        <w:rFonts w:ascii="Arial" w:hAnsi="Arial" w:cs="Arial"/>
                        <w:color w:val="000000"/>
                        <w:sz w:val="27"/>
                        <w:szCs w:val="27"/>
                      </w:rPr>
                      <w:t> </w:t>
                    </w:r>
                    <w:ins w:id="14" w:author="Shazia Akhtar (ESO)" w:date="2023-08-17T15:01:00Z">
                      <w:r>
                        <w:rPr>
                          <w:rFonts w:ascii="Arial" w:hAnsi="Arial" w:cs="Arial"/>
                          <w:color w:val="000000"/>
                          <w:sz w:val="27"/>
                          <w:szCs w:val="27"/>
                        </w:rPr>
                        <w:t>​</w:t>
                      </w:r>
                    </w:ins>
                  </w:p>
                  <w:p w14:paraId="12256596" w14:textId="34BB9F93" w:rsidR="00216A5C" w:rsidRPr="005603D9" w:rsidRDefault="0009235A" w:rsidP="00216A5C">
                    <w:r>
                      <w:rPr>
                        <w:rFonts w:ascii="Arial" w:hAnsi="Arial" w:cs="Arial"/>
                        <w:color w:val="000000"/>
                        <w:sz w:val="27"/>
                        <w:szCs w:val="27"/>
                      </w:rPr>
                      <w:t>07811</w:t>
                    </w:r>
                    <w:r w:rsidR="000A2A34">
                      <w:rPr>
                        <w:rFonts w:ascii="Arial" w:hAnsi="Arial" w:cs="Arial"/>
                        <w:color w:val="000000"/>
                        <w:sz w:val="27"/>
                        <w:szCs w:val="27"/>
                      </w:rPr>
                      <w:t>036</w:t>
                    </w:r>
                    <w:r w:rsidR="00B96E8E">
                      <w:rPr>
                        <w:rFonts w:ascii="Arial" w:hAnsi="Arial" w:cs="Arial"/>
                        <w:color w:val="000000"/>
                        <w:sz w:val="27"/>
                        <w:szCs w:val="27"/>
                      </w:rPr>
                      <w:t>380</w:t>
                    </w:r>
                  </w:p>
                </w:sdtContent>
              </w:sdt>
            </w:sdtContent>
          </w:sdt>
        </w:tc>
      </w:tr>
    </w:tbl>
    <w:p w14:paraId="036D43DD" w14:textId="77777777" w:rsidR="00470B5B" w:rsidRPr="005603D9" w:rsidRDefault="00470B5B" w:rsidP="005603D9"/>
    <w:p w14:paraId="59A5D20E" w14:textId="77777777" w:rsidR="00470B5B" w:rsidRDefault="00470B5B" w:rsidP="005603D9">
      <w:bookmarkStart w:id="15" w:name="_Executive_Summary"/>
      <w:bookmarkStart w:id="16" w:name="_Workgroup_Consultation_Introduction"/>
      <w:bookmarkEnd w:id="15"/>
      <w:bookmarkEnd w:id="16"/>
    </w:p>
    <w:p w14:paraId="497851C1" w14:textId="6E618BA2" w:rsidR="00BD265B" w:rsidRDefault="00BD265B">
      <w:pPr>
        <w:rPr>
          <w:rFonts w:asciiTheme="majorHAnsi" w:eastAsiaTheme="majorEastAsia" w:hAnsiTheme="majorHAnsi" w:cstheme="majorBidi"/>
          <w:b/>
          <w:color w:val="FFFFFF" w:themeColor="background1"/>
          <w:sz w:val="28"/>
          <w:szCs w:val="32"/>
        </w:rPr>
      </w:pPr>
      <w:r>
        <w:rPr>
          <w:rFonts w:asciiTheme="majorHAnsi" w:eastAsiaTheme="majorEastAsia" w:hAnsiTheme="majorHAnsi" w:cstheme="majorBidi"/>
          <w:b/>
          <w:color w:val="FFFFFF" w:themeColor="background1"/>
          <w:sz w:val="28"/>
          <w:szCs w:val="32"/>
        </w:rPr>
        <w:br w:type="page"/>
      </w:r>
    </w:p>
    <w:p w14:paraId="2F36B186" w14:textId="77777777" w:rsidR="00DB0E3D" w:rsidRDefault="00DB0E3D">
      <w:pPr>
        <w:rPr>
          <w:rFonts w:asciiTheme="majorHAnsi" w:eastAsiaTheme="majorEastAsia" w:hAnsiTheme="majorHAnsi" w:cstheme="majorBidi"/>
          <w:b/>
          <w:color w:val="FFFFFF" w:themeColor="background1"/>
          <w:sz w:val="28"/>
          <w:szCs w:val="32"/>
        </w:rPr>
      </w:pPr>
    </w:p>
    <w:p w14:paraId="27E53DD2" w14:textId="77777777" w:rsidR="009A206C" w:rsidRDefault="009A206C" w:rsidP="009A206C">
      <w:pPr>
        <w:pStyle w:val="Heading1"/>
      </w:pPr>
      <w:bookmarkStart w:id="17" w:name="_Toc133998490"/>
      <w:r>
        <w:t>Contents</w:t>
      </w:r>
      <w:bookmarkEnd w:id="17"/>
    </w:p>
    <w:p w14:paraId="20815990" w14:textId="77777777" w:rsidR="009A206C" w:rsidRPr="009A206C" w:rsidRDefault="009A206C" w:rsidP="009A206C"/>
    <w:p w14:paraId="17CEB73E" w14:textId="7AADE868" w:rsidR="00B3682A" w:rsidRDefault="005603D9" w:rsidP="000E7585">
      <w:pPr>
        <w:pStyle w:val="TOC1"/>
        <w:rPr>
          <w:rFonts w:eastAsiaTheme="minorEastAsia"/>
          <w:noProof/>
          <w:sz w:val="22"/>
          <w:lang w:eastAsia="en-GB"/>
        </w:rPr>
      </w:pPr>
      <w:r>
        <w:fldChar w:fldCharType="begin"/>
      </w:r>
      <w:r>
        <w:instrText xml:space="preserve"> TOC \o "1-3" \h \z \u </w:instrText>
      </w:r>
      <w:r>
        <w:fldChar w:fldCharType="separate"/>
      </w:r>
      <w:hyperlink w:anchor="_Toc133998490" w:history="1">
        <w:r w:rsidR="00B3682A" w:rsidRPr="003327D6">
          <w:rPr>
            <w:rStyle w:val="Hyperlink"/>
            <w:noProof/>
          </w:rPr>
          <w:t>Contents</w:t>
        </w:r>
        <w:r w:rsidR="00B3682A">
          <w:rPr>
            <w:noProof/>
            <w:webHidden/>
          </w:rPr>
          <w:tab/>
        </w:r>
        <w:r w:rsidR="00B3682A">
          <w:rPr>
            <w:noProof/>
            <w:webHidden/>
          </w:rPr>
          <w:fldChar w:fldCharType="begin"/>
        </w:r>
        <w:r w:rsidR="00B3682A">
          <w:rPr>
            <w:noProof/>
            <w:webHidden/>
          </w:rPr>
          <w:instrText xml:space="preserve"> PAGEREF _Toc133998490 \h </w:instrText>
        </w:r>
        <w:r w:rsidR="00B3682A">
          <w:rPr>
            <w:noProof/>
            <w:webHidden/>
          </w:rPr>
        </w:r>
        <w:r w:rsidR="00B3682A">
          <w:rPr>
            <w:noProof/>
            <w:webHidden/>
          </w:rPr>
          <w:fldChar w:fldCharType="separate"/>
        </w:r>
        <w:r w:rsidR="008B4D73">
          <w:rPr>
            <w:noProof/>
            <w:webHidden/>
          </w:rPr>
          <w:t>2</w:t>
        </w:r>
        <w:r w:rsidR="00B3682A">
          <w:rPr>
            <w:noProof/>
            <w:webHidden/>
          </w:rPr>
          <w:fldChar w:fldCharType="end"/>
        </w:r>
      </w:hyperlink>
    </w:p>
    <w:p w14:paraId="70588B21" w14:textId="44733664" w:rsidR="00B3682A" w:rsidRDefault="00000000" w:rsidP="000E7585">
      <w:pPr>
        <w:pStyle w:val="TOC1"/>
        <w:rPr>
          <w:rFonts w:eastAsiaTheme="minorEastAsia"/>
          <w:noProof/>
          <w:sz w:val="22"/>
          <w:lang w:eastAsia="en-GB"/>
        </w:rPr>
      </w:pPr>
      <w:hyperlink w:anchor="_Toc133998491" w:history="1">
        <w:r w:rsidR="00B3682A" w:rsidRPr="003327D6">
          <w:rPr>
            <w:rStyle w:val="Hyperlink"/>
            <w:noProof/>
          </w:rPr>
          <w:t>What is the issue?</w:t>
        </w:r>
        <w:r w:rsidR="00B3682A">
          <w:rPr>
            <w:noProof/>
            <w:webHidden/>
          </w:rPr>
          <w:tab/>
        </w:r>
        <w:r w:rsidR="00B3682A">
          <w:rPr>
            <w:noProof/>
            <w:webHidden/>
          </w:rPr>
          <w:fldChar w:fldCharType="begin"/>
        </w:r>
        <w:r w:rsidR="00B3682A">
          <w:rPr>
            <w:noProof/>
            <w:webHidden/>
          </w:rPr>
          <w:instrText xml:space="preserve"> PAGEREF _Toc133998491 \h </w:instrText>
        </w:r>
        <w:r w:rsidR="00B3682A">
          <w:rPr>
            <w:noProof/>
            <w:webHidden/>
          </w:rPr>
        </w:r>
        <w:r w:rsidR="00B3682A">
          <w:rPr>
            <w:noProof/>
            <w:webHidden/>
          </w:rPr>
          <w:fldChar w:fldCharType="separate"/>
        </w:r>
        <w:r w:rsidR="008B4D73">
          <w:rPr>
            <w:noProof/>
            <w:webHidden/>
          </w:rPr>
          <w:t>3</w:t>
        </w:r>
        <w:r w:rsidR="00B3682A">
          <w:rPr>
            <w:noProof/>
            <w:webHidden/>
          </w:rPr>
          <w:fldChar w:fldCharType="end"/>
        </w:r>
      </w:hyperlink>
    </w:p>
    <w:p w14:paraId="0FDE6761" w14:textId="18CD299D" w:rsidR="00B3682A" w:rsidRDefault="00000000">
      <w:pPr>
        <w:pStyle w:val="TOC2"/>
        <w:tabs>
          <w:tab w:val="right" w:leader="dot" w:pos="9486"/>
        </w:tabs>
        <w:rPr>
          <w:rFonts w:eastAsiaTheme="minorEastAsia"/>
          <w:noProof/>
          <w:sz w:val="22"/>
          <w:lang w:eastAsia="en-GB"/>
        </w:rPr>
      </w:pPr>
      <w:hyperlink w:anchor="_Toc133998492" w:history="1">
        <w:r w:rsidR="00B3682A" w:rsidRPr="003327D6">
          <w:rPr>
            <w:rStyle w:val="Hyperlink"/>
            <w:noProof/>
          </w:rPr>
          <w:t>Why change?</w:t>
        </w:r>
        <w:r w:rsidR="00B3682A">
          <w:rPr>
            <w:noProof/>
            <w:webHidden/>
          </w:rPr>
          <w:tab/>
        </w:r>
        <w:r w:rsidR="00B3682A">
          <w:rPr>
            <w:noProof/>
            <w:webHidden/>
          </w:rPr>
          <w:fldChar w:fldCharType="begin"/>
        </w:r>
        <w:r w:rsidR="00B3682A">
          <w:rPr>
            <w:noProof/>
            <w:webHidden/>
          </w:rPr>
          <w:instrText xml:space="preserve"> PAGEREF _Toc133998492 \h </w:instrText>
        </w:r>
        <w:r w:rsidR="00B3682A">
          <w:rPr>
            <w:noProof/>
            <w:webHidden/>
          </w:rPr>
        </w:r>
        <w:r w:rsidR="00B3682A">
          <w:rPr>
            <w:noProof/>
            <w:webHidden/>
          </w:rPr>
          <w:fldChar w:fldCharType="separate"/>
        </w:r>
        <w:r w:rsidR="008B4D73">
          <w:rPr>
            <w:noProof/>
            <w:webHidden/>
          </w:rPr>
          <w:t>3</w:t>
        </w:r>
        <w:r w:rsidR="00B3682A">
          <w:rPr>
            <w:noProof/>
            <w:webHidden/>
          </w:rPr>
          <w:fldChar w:fldCharType="end"/>
        </w:r>
      </w:hyperlink>
    </w:p>
    <w:p w14:paraId="6230A76A" w14:textId="3BF997D7" w:rsidR="00B3682A" w:rsidRDefault="00000000" w:rsidP="000E7585">
      <w:pPr>
        <w:pStyle w:val="TOC1"/>
        <w:rPr>
          <w:rFonts w:eastAsiaTheme="minorEastAsia"/>
          <w:noProof/>
          <w:sz w:val="22"/>
          <w:lang w:eastAsia="en-GB"/>
        </w:rPr>
      </w:pPr>
      <w:hyperlink w:anchor="_Toc133998493" w:history="1">
        <w:r w:rsidR="00B3682A" w:rsidRPr="003327D6">
          <w:rPr>
            <w:rStyle w:val="Hyperlink"/>
            <w:noProof/>
          </w:rPr>
          <w:t>What is the proposer’s solution?</w:t>
        </w:r>
        <w:r w:rsidR="00B3682A">
          <w:rPr>
            <w:noProof/>
            <w:webHidden/>
          </w:rPr>
          <w:tab/>
        </w:r>
        <w:r w:rsidR="00B3682A">
          <w:rPr>
            <w:noProof/>
            <w:webHidden/>
          </w:rPr>
          <w:fldChar w:fldCharType="begin"/>
        </w:r>
        <w:r w:rsidR="00B3682A">
          <w:rPr>
            <w:noProof/>
            <w:webHidden/>
          </w:rPr>
          <w:instrText xml:space="preserve"> PAGEREF _Toc133998493 \h </w:instrText>
        </w:r>
        <w:r w:rsidR="00B3682A">
          <w:rPr>
            <w:noProof/>
            <w:webHidden/>
          </w:rPr>
        </w:r>
        <w:r w:rsidR="00B3682A">
          <w:rPr>
            <w:noProof/>
            <w:webHidden/>
          </w:rPr>
          <w:fldChar w:fldCharType="separate"/>
        </w:r>
        <w:r w:rsidR="008B4D73">
          <w:rPr>
            <w:noProof/>
            <w:webHidden/>
          </w:rPr>
          <w:t>4</w:t>
        </w:r>
        <w:r w:rsidR="00B3682A">
          <w:rPr>
            <w:noProof/>
            <w:webHidden/>
          </w:rPr>
          <w:fldChar w:fldCharType="end"/>
        </w:r>
      </w:hyperlink>
    </w:p>
    <w:p w14:paraId="7F9369AB" w14:textId="42DB1287" w:rsidR="00B3682A" w:rsidRDefault="00000000">
      <w:pPr>
        <w:pStyle w:val="TOC2"/>
        <w:tabs>
          <w:tab w:val="right" w:leader="dot" w:pos="9486"/>
        </w:tabs>
        <w:rPr>
          <w:rFonts w:eastAsiaTheme="minorEastAsia"/>
          <w:noProof/>
          <w:sz w:val="22"/>
          <w:lang w:eastAsia="en-GB"/>
        </w:rPr>
      </w:pPr>
      <w:hyperlink w:anchor="_Toc133998494" w:history="1">
        <w:r w:rsidR="00B3682A" w:rsidRPr="003327D6">
          <w:rPr>
            <w:rStyle w:val="Hyperlink"/>
            <w:noProof/>
          </w:rPr>
          <w:t>Draft legal text</w:t>
        </w:r>
        <w:r w:rsidR="00B3682A">
          <w:rPr>
            <w:noProof/>
            <w:webHidden/>
          </w:rPr>
          <w:tab/>
        </w:r>
        <w:r w:rsidR="00B3682A">
          <w:rPr>
            <w:noProof/>
            <w:webHidden/>
          </w:rPr>
          <w:fldChar w:fldCharType="begin"/>
        </w:r>
        <w:r w:rsidR="00B3682A">
          <w:rPr>
            <w:noProof/>
            <w:webHidden/>
          </w:rPr>
          <w:instrText xml:space="preserve"> PAGEREF _Toc133998494 \h </w:instrText>
        </w:r>
        <w:r w:rsidR="00B3682A">
          <w:rPr>
            <w:noProof/>
            <w:webHidden/>
          </w:rPr>
        </w:r>
        <w:r w:rsidR="00B3682A">
          <w:rPr>
            <w:noProof/>
            <w:webHidden/>
          </w:rPr>
          <w:fldChar w:fldCharType="separate"/>
        </w:r>
        <w:r w:rsidR="008B4D73">
          <w:rPr>
            <w:noProof/>
            <w:webHidden/>
          </w:rPr>
          <w:t>5</w:t>
        </w:r>
        <w:r w:rsidR="00B3682A">
          <w:rPr>
            <w:noProof/>
            <w:webHidden/>
          </w:rPr>
          <w:fldChar w:fldCharType="end"/>
        </w:r>
      </w:hyperlink>
    </w:p>
    <w:p w14:paraId="5549AEFE" w14:textId="237DD86C" w:rsidR="00B3682A" w:rsidRDefault="00000000" w:rsidP="000E7585">
      <w:pPr>
        <w:pStyle w:val="TOC1"/>
        <w:rPr>
          <w:rFonts w:eastAsiaTheme="minorEastAsia"/>
          <w:noProof/>
          <w:sz w:val="22"/>
          <w:lang w:eastAsia="en-GB"/>
        </w:rPr>
      </w:pPr>
      <w:hyperlink w:anchor="_Toc133998495" w:history="1">
        <w:r w:rsidR="00B3682A" w:rsidRPr="003327D6">
          <w:rPr>
            <w:rStyle w:val="Hyperlink"/>
            <w:noProof/>
          </w:rPr>
          <w:t>What is the impact of this change?</w:t>
        </w:r>
        <w:r w:rsidR="00B3682A">
          <w:rPr>
            <w:noProof/>
            <w:webHidden/>
          </w:rPr>
          <w:tab/>
        </w:r>
        <w:r w:rsidR="00B3682A">
          <w:rPr>
            <w:noProof/>
            <w:webHidden/>
          </w:rPr>
          <w:fldChar w:fldCharType="begin"/>
        </w:r>
        <w:r w:rsidR="00B3682A">
          <w:rPr>
            <w:noProof/>
            <w:webHidden/>
          </w:rPr>
          <w:instrText xml:space="preserve"> PAGEREF _Toc133998495 \h </w:instrText>
        </w:r>
        <w:r w:rsidR="00B3682A">
          <w:rPr>
            <w:noProof/>
            <w:webHidden/>
          </w:rPr>
        </w:r>
        <w:r w:rsidR="00B3682A">
          <w:rPr>
            <w:noProof/>
            <w:webHidden/>
          </w:rPr>
          <w:fldChar w:fldCharType="separate"/>
        </w:r>
        <w:r w:rsidR="008B4D73">
          <w:rPr>
            <w:noProof/>
            <w:webHidden/>
          </w:rPr>
          <w:t>5</w:t>
        </w:r>
        <w:r w:rsidR="00B3682A">
          <w:rPr>
            <w:noProof/>
            <w:webHidden/>
          </w:rPr>
          <w:fldChar w:fldCharType="end"/>
        </w:r>
      </w:hyperlink>
    </w:p>
    <w:p w14:paraId="06CB3971" w14:textId="0B49D948" w:rsidR="00B3682A" w:rsidRDefault="00000000">
      <w:pPr>
        <w:pStyle w:val="TOC3"/>
        <w:tabs>
          <w:tab w:val="right" w:leader="dot" w:pos="9486"/>
        </w:tabs>
        <w:rPr>
          <w:rFonts w:eastAsiaTheme="minorEastAsia"/>
          <w:noProof/>
          <w:sz w:val="22"/>
          <w:lang w:eastAsia="en-GB"/>
        </w:rPr>
      </w:pPr>
      <w:hyperlink w:anchor="_Toc133998496" w:history="1">
        <w:r w:rsidR="00B3682A" w:rsidRPr="003327D6">
          <w:rPr>
            <w:rStyle w:val="Hyperlink"/>
            <w:noProof/>
          </w:rPr>
          <w:t xml:space="preserve">Proposer’s assessment against CUSC Charging Objectives  </w:t>
        </w:r>
        <w:r w:rsidR="00B3682A">
          <w:rPr>
            <w:noProof/>
            <w:webHidden/>
          </w:rPr>
          <w:tab/>
        </w:r>
        <w:r w:rsidR="00B3682A">
          <w:rPr>
            <w:noProof/>
            <w:webHidden/>
          </w:rPr>
          <w:fldChar w:fldCharType="begin"/>
        </w:r>
        <w:r w:rsidR="00B3682A">
          <w:rPr>
            <w:noProof/>
            <w:webHidden/>
          </w:rPr>
          <w:instrText xml:space="preserve"> PAGEREF _Toc133998496 \h </w:instrText>
        </w:r>
        <w:r w:rsidR="00B3682A">
          <w:rPr>
            <w:noProof/>
            <w:webHidden/>
          </w:rPr>
        </w:r>
        <w:r w:rsidR="00B3682A">
          <w:rPr>
            <w:noProof/>
            <w:webHidden/>
          </w:rPr>
          <w:fldChar w:fldCharType="separate"/>
        </w:r>
        <w:r w:rsidR="008B4D73">
          <w:rPr>
            <w:noProof/>
            <w:webHidden/>
          </w:rPr>
          <w:t>5</w:t>
        </w:r>
        <w:r w:rsidR="00B3682A">
          <w:rPr>
            <w:noProof/>
            <w:webHidden/>
          </w:rPr>
          <w:fldChar w:fldCharType="end"/>
        </w:r>
      </w:hyperlink>
    </w:p>
    <w:p w14:paraId="3D675E7F" w14:textId="106EAE85" w:rsidR="00B3682A" w:rsidRDefault="00000000">
      <w:pPr>
        <w:pStyle w:val="TOC3"/>
        <w:tabs>
          <w:tab w:val="right" w:leader="dot" w:pos="9486"/>
        </w:tabs>
        <w:rPr>
          <w:rFonts w:eastAsiaTheme="minorEastAsia"/>
          <w:noProof/>
          <w:sz w:val="22"/>
          <w:lang w:eastAsia="en-GB"/>
        </w:rPr>
      </w:pPr>
      <w:hyperlink w:anchor="_Toc133998497" w:history="1">
        <w:r w:rsidR="00B3682A" w:rsidRPr="003327D6">
          <w:rPr>
            <w:rStyle w:val="Hyperlink"/>
            <w:noProof/>
          </w:rPr>
          <w:t>Proposer’s assessment of the impact of the modification on the stakeholder / consumer benefit categories</w:t>
        </w:r>
        <w:r w:rsidR="00B3682A">
          <w:rPr>
            <w:noProof/>
            <w:webHidden/>
          </w:rPr>
          <w:tab/>
        </w:r>
        <w:r w:rsidR="00B3682A">
          <w:rPr>
            <w:noProof/>
            <w:webHidden/>
          </w:rPr>
          <w:fldChar w:fldCharType="begin"/>
        </w:r>
        <w:r w:rsidR="00B3682A">
          <w:rPr>
            <w:noProof/>
            <w:webHidden/>
          </w:rPr>
          <w:instrText xml:space="preserve"> PAGEREF _Toc133998497 \h </w:instrText>
        </w:r>
        <w:r w:rsidR="00B3682A">
          <w:rPr>
            <w:noProof/>
            <w:webHidden/>
          </w:rPr>
        </w:r>
        <w:r w:rsidR="00B3682A">
          <w:rPr>
            <w:noProof/>
            <w:webHidden/>
          </w:rPr>
          <w:fldChar w:fldCharType="separate"/>
        </w:r>
        <w:r w:rsidR="008B4D73">
          <w:rPr>
            <w:noProof/>
            <w:webHidden/>
          </w:rPr>
          <w:t>6</w:t>
        </w:r>
        <w:r w:rsidR="00B3682A">
          <w:rPr>
            <w:noProof/>
            <w:webHidden/>
          </w:rPr>
          <w:fldChar w:fldCharType="end"/>
        </w:r>
      </w:hyperlink>
    </w:p>
    <w:p w14:paraId="41A0FBB0" w14:textId="2D4D8D7B" w:rsidR="00B3682A" w:rsidRDefault="00000000" w:rsidP="000E7585">
      <w:pPr>
        <w:pStyle w:val="TOC1"/>
        <w:rPr>
          <w:rFonts w:eastAsiaTheme="minorEastAsia"/>
          <w:noProof/>
          <w:sz w:val="22"/>
          <w:lang w:eastAsia="en-GB"/>
        </w:rPr>
      </w:pPr>
      <w:hyperlink w:anchor="_Toc133998498" w:history="1">
        <w:r w:rsidR="00B3682A" w:rsidRPr="003327D6">
          <w:rPr>
            <w:rStyle w:val="Hyperlink"/>
            <w:noProof/>
          </w:rPr>
          <w:t>When will this change take place?</w:t>
        </w:r>
        <w:r w:rsidR="00B3682A">
          <w:rPr>
            <w:noProof/>
            <w:webHidden/>
          </w:rPr>
          <w:tab/>
        </w:r>
        <w:r w:rsidR="00B3682A">
          <w:rPr>
            <w:noProof/>
            <w:webHidden/>
          </w:rPr>
          <w:fldChar w:fldCharType="begin"/>
        </w:r>
        <w:r w:rsidR="00B3682A">
          <w:rPr>
            <w:noProof/>
            <w:webHidden/>
          </w:rPr>
          <w:instrText xml:space="preserve"> PAGEREF _Toc133998498 \h </w:instrText>
        </w:r>
        <w:r w:rsidR="00B3682A">
          <w:rPr>
            <w:noProof/>
            <w:webHidden/>
          </w:rPr>
        </w:r>
        <w:r w:rsidR="00B3682A">
          <w:rPr>
            <w:noProof/>
            <w:webHidden/>
          </w:rPr>
          <w:fldChar w:fldCharType="separate"/>
        </w:r>
        <w:r w:rsidR="008B4D73">
          <w:rPr>
            <w:noProof/>
            <w:webHidden/>
          </w:rPr>
          <w:t>7</w:t>
        </w:r>
        <w:r w:rsidR="00B3682A">
          <w:rPr>
            <w:noProof/>
            <w:webHidden/>
          </w:rPr>
          <w:fldChar w:fldCharType="end"/>
        </w:r>
      </w:hyperlink>
    </w:p>
    <w:p w14:paraId="57E468B3" w14:textId="2043D963" w:rsidR="00B3682A" w:rsidRDefault="00000000">
      <w:pPr>
        <w:pStyle w:val="TOC3"/>
        <w:tabs>
          <w:tab w:val="right" w:leader="dot" w:pos="9486"/>
        </w:tabs>
        <w:rPr>
          <w:rFonts w:eastAsiaTheme="minorEastAsia"/>
          <w:noProof/>
          <w:sz w:val="22"/>
          <w:lang w:eastAsia="en-GB"/>
        </w:rPr>
      </w:pPr>
      <w:hyperlink w:anchor="_Toc133998499" w:history="1">
        <w:r w:rsidR="00B3682A" w:rsidRPr="003327D6">
          <w:rPr>
            <w:rStyle w:val="Hyperlink"/>
            <w:noProof/>
          </w:rPr>
          <w:t>Implementation date</w:t>
        </w:r>
        <w:r w:rsidR="00B3682A">
          <w:rPr>
            <w:noProof/>
            <w:webHidden/>
          </w:rPr>
          <w:tab/>
        </w:r>
        <w:r w:rsidR="00B3682A">
          <w:rPr>
            <w:noProof/>
            <w:webHidden/>
          </w:rPr>
          <w:fldChar w:fldCharType="begin"/>
        </w:r>
        <w:r w:rsidR="00B3682A">
          <w:rPr>
            <w:noProof/>
            <w:webHidden/>
          </w:rPr>
          <w:instrText xml:space="preserve"> PAGEREF _Toc133998499 \h </w:instrText>
        </w:r>
        <w:r w:rsidR="00B3682A">
          <w:rPr>
            <w:noProof/>
            <w:webHidden/>
          </w:rPr>
        </w:r>
        <w:r w:rsidR="00B3682A">
          <w:rPr>
            <w:noProof/>
            <w:webHidden/>
          </w:rPr>
          <w:fldChar w:fldCharType="separate"/>
        </w:r>
        <w:r w:rsidR="008B4D73">
          <w:rPr>
            <w:noProof/>
            <w:webHidden/>
          </w:rPr>
          <w:t>7</w:t>
        </w:r>
        <w:r w:rsidR="00B3682A">
          <w:rPr>
            <w:noProof/>
            <w:webHidden/>
          </w:rPr>
          <w:fldChar w:fldCharType="end"/>
        </w:r>
      </w:hyperlink>
    </w:p>
    <w:p w14:paraId="70918C17" w14:textId="0F2C8120" w:rsidR="00B3682A" w:rsidRDefault="00000000">
      <w:pPr>
        <w:pStyle w:val="TOC3"/>
        <w:tabs>
          <w:tab w:val="right" w:leader="dot" w:pos="9486"/>
        </w:tabs>
        <w:rPr>
          <w:rFonts w:eastAsiaTheme="minorEastAsia"/>
          <w:noProof/>
          <w:sz w:val="22"/>
          <w:lang w:eastAsia="en-GB"/>
        </w:rPr>
      </w:pPr>
      <w:hyperlink w:anchor="_Toc133998500" w:history="1">
        <w:r w:rsidR="00B3682A" w:rsidRPr="003327D6">
          <w:rPr>
            <w:rStyle w:val="Hyperlink"/>
            <w:noProof/>
          </w:rPr>
          <w:t>Date decision required by</w:t>
        </w:r>
        <w:r w:rsidR="00B3682A">
          <w:rPr>
            <w:noProof/>
            <w:webHidden/>
          </w:rPr>
          <w:tab/>
        </w:r>
        <w:r w:rsidR="00B3682A">
          <w:rPr>
            <w:noProof/>
            <w:webHidden/>
          </w:rPr>
          <w:fldChar w:fldCharType="begin"/>
        </w:r>
        <w:r w:rsidR="00B3682A">
          <w:rPr>
            <w:noProof/>
            <w:webHidden/>
          </w:rPr>
          <w:instrText xml:space="preserve"> PAGEREF _Toc133998500 \h </w:instrText>
        </w:r>
        <w:r w:rsidR="00B3682A">
          <w:rPr>
            <w:noProof/>
            <w:webHidden/>
          </w:rPr>
        </w:r>
        <w:r w:rsidR="00B3682A">
          <w:rPr>
            <w:noProof/>
            <w:webHidden/>
          </w:rPr>
          <w:fldChar w:fldCharType="separate"/>
        </w:r>
        <w:r w:rsidR="008B4D73">
          <w:rPr>
            <w:noProof/>
            <w:webHidden/>
          </w:rPr>
          <w:t>7</w:t>
        </w:r>
        <w:r w:rsidR="00B3682A">
          <w:rPr>
            <w:noProof/>
            <w:webHidden/>
          </w:rPr>
          <w:fldChar w:fldCharType="end"/>
        </w:r>
      </w:hyperlink>
    </w:p>
    <w:p w14:paraId="1AB8523B" w14:textId="339A44D2" w:rsidR="00B3682A" w:rsidRDefault="00000000">
      <w:pPr>
        <w:pStyle w:val="TOC3"/>
        <w:tabs>
          <w:tab w:val="right" w:leader="dot" w:pos="9486"/>
        </w:tabs>
        <w:rPr>
          <w:rFonts w:eastAsiaTheme="minorEastAsia"/>
          <w:noProof/>
          <w:sz w:val="22"/>
          <w:lang w:eastAsia="en-GB"/>
        </w:rPr>
      </w:pPr>
      <w:hyperlink w:anchor="_Toc133998501" w:history="1">
        <w:r w:rsidR="00B3682A" w:rsidRPr="003327D6">
          <w:rPr>
            <w:rStyle w:val="Hyperlink"/>
            <w:noProof/>
          </w:rPr>
          <w:t>Implementation approach</w:t>
        </w:r>
        <w:r w:rsidR="00B3682A">
          <w:rPr>
            <w:noProof/>
            <w:webHidden/>
          </w:rPr>
          <w:tab/>
        </w:r>
        <w:r w:rsidR="00B3682A">
          <w:rPr>
            <w:noProof/>
            <w:webHidden/>
          </w:rPr>
          <w:fldChar w:fldCharType="begin"/>
        </w:r>
        <w:r w:rsidR="00B3682A">
          <w:rPr>
            <w:noProof/>
            <w:webHidden/>
          </w:rPr>
          <w:instrText xml:space="preserve"> PAGEREF _Toc133998501 \h </w:instrText>
        </w:r>
        <w:r w:rsidR="00B3682A">
          <w:rPr>
            <w:noProof/>
            <w:webHidden/>
          </w:rPr>
        </w:r>
        <w:r w:rsidR="00B3682A">
          <w:rPr>
            <w:noProof/>
            <w:webHidden/>
          </w:rPr>
          <w:fldChar w:fldCharType="separate"/>
        </w:r>
        <w:r w:rsidR="008B4D73">
          <w:rPr>
            <w:noProof/>
            <w:webHidden/>
          </w:rPr>
          <w:t>7</w:t>
        </w:r>
        <w:r w:rsidR="00B3682A">
          <w:rPr>
            <w:noProof/>
            <w:webHidden/>
          </w:rPr>
          <w:fldChar w:fldCharType="end"/>
        </w:r>
      </w:hyperlink>
    </w:p>
    <w:p w14:paraId="2C376F49" w14:textId="7722A862" w:rsidR="00B3682A" w:rsidRDefault="00000000">
      <w:pPr>
        <w:pStyle w:val="TOC3"/>
        <w:tabs>
          <w:tab w:val="right" w:leader="dot" w:pos="9486"/>
        </w:tabs>
        <w:rPr>
          <w:rFonts w:eastAsiaTheme="minorEastAsia"/>
          <w:noProof/>
          <w:sz w:val="22"/>
          <w:lang w:eastAsia="en-GB"/>
        </w:rPr>
      </w:pPr>
      <w:hyperlink w:anchor="_Toc133998502" w:history="1">
        <w:r w:rsidR="00B3682A" w:rsidRPr="003327D6">
          <w:rPr>
            <w:rStyle w:val="Hyperlink"/>
            <w:noProof/>
          </w:rPr>
          <w:t>Proposer’s justification for governance route</w:t>
        </w:r>
        <w:r w:rsidR="00B3682A">
          <w:rPr>
            <w:noProof/>
            <w:webHidden/>
          </w:rPr>
          <w:tab/>
        </w:r>
        <w:r w:rsidR="00B3682A">
          <w:rPr>
            <w:noProof/>
            <w:webHidden/>
          </w:rPr>
          <w:fldChar w:fldCharType="begin"/>
        </w:r>
        <w:r w:rsidR="00B3682A">
          <w:rPr>
            <w:noProof/>
            <w:webHidden/>
          </w:rPr>
          <w:instrText xml:space="preserve"> PAGEREF _Toc133998502 \h </w:instrText>
        </w:r>
        <w:r w:rsidR="00B3682A">
          <w:rPr>
            <w:noProof/>
            <w:webHidden/>
          </w:rPr>
        </w:r>
        <w:r w:rsidR="00B3682A">
          <w:rPr>
            <w:noProof/>
            <w:webHidden/>
          </w:rPr>
          <w:fldChar w:fldCharType="separate"/>
        </w:r>
        <w:r w:rsidR="008B4D73">
          <w:rPr>
            <w:noProof/>
            <w:webHidden/>
          </w:rPr>
          <w:t>7</w:t>
        </w:r>
        <w:r w:rsidR="00B3682A">
          <w:rPr>
            <w:noProof/>
            <w:webHidden/>
          </w:rPr>
          <w:fldChar w:fldCharType="end"/>
        </w:r>
      </w:hyperlink>
    </w:p>
    <w:p w14:paraId="65B512CB" w14:textId="5894EF7A" w:rsidR="00B3682A" w:rsidRDefault="00000000" w:rsidP="000E7585">
      <w:pPr>
        <w:pStyle w:val="TOC1"/>
        <w:rPr>
          <w:rFonts w:eastAsiaTheme="minorEastAsia"/>
          <w:noProof/>
          <w:sz w:val="22"/>
          <w:lang w:eastAsia="en-GB"/>
        </w:rPr>
      </w:pPr>
      <w:hyperlink w:anchor="_Toc133998503" w:history="1">
        <w:r w:rsidR="00B3682A" w:rsidRPr="003327D6">
          <w:rPr>
            <w:rStyle w:val="Hyperlink"/>
            <w:noProof/>
          </w:rPr>
          <w:t>Interactions</w:t>
        </w:r>
        <w:r w:rsidR="00B3682A">
          <w:rPr>
            <w:noProof/>
            <w:webHidden/>
          </w:rPr>
          <w:tab/>
        </w:r>
        <w:r w:rsidR="00B3682A">
          <w:rPr>
            <w:noProof/>
            <w:webHidden/>
          </w:rPr>
          <w:fldChar w:fldCharType="begin"/>
        </w:r>
        <w:r w:rsidR="00B3682A">
          <w:rPr>
            <w:noProof/>
            <w:webHidden/>
          </w:rPr>
          <w:instrText xml:space="preserve"> PAGEREF _Toc133998503 \h </w:instrText>
        </w:r>
        <w:r w:rsidR="00B3682A">
          <w:rPr>
            <w:noProof/>
            <w:webHidden/>
          </w:rPr>
        </w:r>
        <w:r w:rsidR="00B3682A">
          <w:rPr>
            <w:noProof/>
            <w:webHidden/>
          </w:rPr>
          <w:fldChar w:fldCharType="separate"/>
        </w:r>
        <w:r w:rsidR="008B4D73">
          <w:rPr>
            <w:noProof/>
            <w:webHidden/>
          </w:rPr>
          <w:t>8</w:t>
        </w:r>
        <w:r w:rsidR="00B3682A">
          <w:rPr>
            <w:noProof/>
            <w:webHidden/>
          </w:rPr>
          <w:fldChar w:fldCharType="end"/>
        </w:r>
      </w:hyperlink>
    </w:p>
    <w:p w14:paraId="6E9ED653" w14:textId="4A5D5609" w:rsidR="00B3682A" w:rsidRDefault="00000000" w:rsidP="000E7585">
      <w:pPr>
        <w:pStyle w:val="TOC1"/>
        <w:rPr>
          <w:rFonts w:eastAsiaTheme="minorEastAsia"/>
          <w:noProof/>
          <w:sz w:val="22"/>
          <w:lang w:eastAsia="en-GB"/>
        </w:rPr>
      </w:pPr>
      <w:hyperlink w:anchor="_Toc133998504" w:history="1">
        <w:r w:rsidR="00B3682A" w:rsidRPr="003327D6">
          <w:rPr>
            <w:rStyle w:val="Hyperlink"/>
            <w:noProof/>
          </w:rPr>
          <w:t>Acronyms, key terms and reference material</w:t>
        </w:r>
        <w:r w:rsidR="00B3682A">
          <w:rPr>
            <w:noProof/>
            <w:webHidden/>
          </w:rPr>
          <w:tab/>
        </w:r>
        <w:r w:rsidR="00B3682A">
          <w:rPr>
            <w:noProof/>
            <w:webHidden/>
          </w:rPr>
          <w:fldChar w:fldCharType="begin"/>
        </w:r>
        <w:r w:rsidR="00B3682A">
          <w:rPr>
            <w:noProof/>
            <w:webHidden/>
          </w:rPr>
          <w:instrText xml:space="preserve"> PAGEREF _Toc133998504 \h </w:instrText>
        </w:r>
        <w:r w:rsidR="00B3682A">
          <w:rPr>
            <w:noProof/>
            <w:webHidden/>
          </w:rPr>
        </w:r>
        <w:r w:rsidR="00B3682A">
          <w:rPr>
            <w:noProof/>
            <w:webHidden/>
          </w:rPr>
          <w:fldChar w:fldCharType="separate"/>
        </w:r>
        <w:r w:rsidR="008B4D73">
          <w:rPr>
            <w:noProof/>
            <w:webHidden/>
          </w:rPr>
          <w:t>8</w:t>
        </w:r>
        <w:r w:rsidR="00B3682A">
          <w:rPr>
            <w:noProof/>
            <w:webHidden/>
          </w:rPr>
          <w:fldChar w:fldCharType="end"/>
        </w:r>
      </w:hyperlink>
    </w:p>
    <w:p w14:paraId="5E913386" w14:textId="4D3E0DBB" w:rsidR="00B3682A" w:rsidRDefault="00000000">
      <w:pPr>
        <w:pStyle w:val="TOC3"/>
        <w:tabs>
          <w:tab w:val="right" w:leader="dot" w:pos="9486"/>
        </w:tabs>
        <w:rPr>
          <w:rFonts w:eastAsiaTheme="minorEastAsia"/>
          <w:noProof/>
          <w:sz w:val="22"/>
          <w:lang w:eastAsia="en-GB"/>
        </w:rPr>
      </w:pPr>
      <w:hyperlink w:anchor="_Toc133998505" w:history="1">
        <w:r w:rsidR="00B3682A" w:rsidRPr="003327D6">
          <w:rPr>
            <w:rStyle w:val="Hyperlink"/>
            <w:noProof/>
          </w:rPr>
          <w:t>Reference material</w:t>
        </w:r>
        <w:r w:rsidR="00B3682A">
          <w:rPr>
            <w:noProof/>
            <w:webHidden/>
          </w:rPr>
          <w:tab/>
        </w:r>
        <w:r w:rsidR="00B3682A">
          <w:rPr>
            <w:noProof/>
            <w:webHidden/>
          </w:rPr>
          <w:fldChar w:fldCharType="begin"/>
        </w:r>
        <w:r w:rsidR="00B3682A">
          <w:rPr>
            <w:noProof/>
            <w:webHidden/>
          </w:rPr>
          <w:instrText xml:space="preserve"> PAGEREF _Toc133998505 \h </w:instrText>
        </w:r>
        <w:r w:rsidR="00B3682A">
          <w:rPr>
            <w:noProof/>
            <w:webHidden/>
          </w:rPr>
        </w:r>
        <w:r w:rsidR="00B3682A">
          <w:rPr>
            <w:noProof/>
            <w:webHidden/>
          </w:rPr>
          <w:fldChar w:fldCharType="separate"/>
        </w:r>
        <w:r w:rsidR="008B4D73">
          <w:rPr>
            <w:noProof/>
            <w:webHidden/>
          </w:rPr>
          <w:t>8</w:t>
        </w:r>
        <w:r w:rsidR="00B3682A">
          <w:rPr>
            <w:noProof/>
            <w:webHidden/>
          </w:rPr>
          <w:fldChar w:fldCharType="end"/>
        </w:r>
      </w:hyperlink>
    </w:p>
    <w:p w14:paraId="4C0FF0B1" w14:textId="037281D0"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18" w:name="_Toc58482270"/>
      <w:r>
        <w:br w:type="page"/>
      </w:r>
    </w:p>
    <w:p w14:paraId="67229D76" w14:textId="77777777" w:rsidR="00043548" w:rsidRPr="005603D9" w:rsidRDefault="00043548" w:rsidP="00043548">
      <w:pPr>
        <w:pStyle w:val="CA2"/>
      </w:pPr>
      <w:bookmarkStart w:id="19" w:name="_Toc58837630"/>
      <w:bookmarkStart w:id="20" w:name="_Toc133998491"/>
      <w:bookmarkEnd w:id="18"/>
      <w:r w:rsidRPr="005603D9">
        <w:lastRenderedPageBreak/>
        <w:t>What is the issue?</w:t>
      </w:r>
      <w:bookmarkEnd w:id="19"/>
      <w:bookmarkEnd w:id="20"/>
    </w:p>
    <w:sdt>
      <w:sdtPr>
        <w:id w:val="-253514757"/>
        <w:placeholder>
          <w:docPart w:val="F124042C4AA64242B71882BB8FC0A910"/>
        </w:placeholder>
      </w:sdtPr>
      <w:sdtContent>
        <w:p w14:paraId="4BBDF70F" w14:textId="0F0FCD92" w:rsidR="00AB0018" w:rsidRDefault="00192CCB" w:rsidP="00043548">
          <w:del w:id="21" w:author="Giulia Licocci" w:date="2023-10-30T10:23:00Z">
            <w:r w:rsidRPr="00192CCB" w:rsidDel="000413A5">
              <w:delText xml:space="preserve">Static Var Compensators </w:delText>
            </w:r>
          </w:del>
          <w:del w:id="22" w:author="Giulia Licocci" w:date="2023-10-30T10:22:00Z">
            <w:r w:rsidRPr="00192CCB" w:rsidDel="000413A5">
              <w:delText>(</w:delText>
            </w:r>
          </w:del>
          <w:ins w:id="23" w:author="Giulia Licocci" w:date="2023-11-02T09:06:00Z">
            <w:r w:rsidR="00540C20" w:rsidRPr="00540C20">
              <w:rPr>
                <w:rPrChange w:id="24" w:author="Giulia Licocci" w:date="2023-11-02T09:06:00Z">
                  <w:rPr>
                    <w:b/>
                    <w:bCs/>
                  </w:rPr>
                </w:rPrChange>
              </w:rPr>
              <w:t>Dynamic Reactive Compensation Equipment</w:t>
            </w:r>
            <w:r w:rsidR="00540C20" w:rsidRPr="00540C20">
              <w:rPr>
                <w:b/>
                <w:bCs/>
              </w:rPr>
              <w:t> </w:t>
            </w:r>
          </w:ins>
          <w:del w:id="25" w:author="Giulia Licocci" w:date="2023-10-30T10:22:00Z">
            <w:r w:rsidRPr="00192CCB" w:rsidDel="000413A5">
              <w:delText>SVCs</w:delText>
            </w:r>
          </w:del>
          <w:ins w:id="26" w:author="Giulia Licocci" w:date="2023-10-30T10:35:00Z">
            <w:r w:rsidR="00457057">
              <w:t>(</w:t>
            </w:r>
          </w:ins>
          <w:ins w:id="27" w:author="Giulia Licocci" w:date="2023-11-02T09:05:00Z">
            <w:r w:rsidR="007555E5">
              <w:t>DRCE</w:t>
            </w:r>
          </w:ins>
          <w:ins w:id="28" w:author="Giulia Licocci" w:date="2023-11-02T09:07:00Z">
            <w:r w:rsidR="00540C20">
              <w:t>)</w:t>
            </w:r>
          </w:ins>
          <w:del w:id="29" w:author="Giulia Licocci" w:date="2023-10-30T10:22:00Z">
            <w:r w:rsidRPr="00192CCB" w:rsidDel="000413A5">
              <w:delText>)</w:delText>
            </w:r>
          </w:del>
          <w:del w:id="30" w:author="Giulia Licocci" w:date="2023-11-02T09:07:00Z">
            <w:r w:rsidRPr="00192CCB" w:rsidDel="00540C20">
              <w:delText xml:space="preserve"> </w:delText>
            </w:r>
          </w:del>
          <w:r w:rsidR="00371568">
            <w:t xml:space="preserve">associated with </w:t>
          </w:r>
          <w:r w:rsidR="00F80284">
            <w:t xml:space="preserve">offshore </w:t>
          </w:r>
          <w:r w:rsidR="00371568">
            <w:t xml:space="preserve">wind farms </w:t>
          </w:r>
          <w:ins w:id="31" w:author="Giulia Licocci" w:date="2023-10-30T10:37:00Z">
            <w:r w:rsidR="00457057">
              <w:t>is</w:t>
            </w:r>
          </w:ins>
          <w:del w:id="32" w:author="Giulia Licocci" w:date="2023-10-30T10:37:00Z">
            <w:r w:rsidRPr="00192CCB" w:rsidDel="00457057">
              <w:delText>are</w:delText>
            </w:r>
          </w:del>
          <w:r w:rsidRPr="00192CCB">
            <w:t xml:space="preserve"> located onshore and provide</w:t>
          </w:r>
          <w:ins w:id="33" w:author="Giulia Licocci" w:date="2023-10-30T10:23:00Z">
            <w:r w:rsidR="000413A5">
              <w:t>s</w:t>
            </w:r>
          </w:ins>
          <w:r w:rsidRPr="00192CCB">
            <w:t xml:space="preserve"> benefits to the </w:t>
          </w:r>
          <w:r w:rsidR="00F55FCF">
            <w:t xml:space="preserve">wider electricity network </w:t>
          </w:r>
          <w:r w:rsidRPr="00192CCB">
            <w:t>rather than the offshore wind farm.</w:t>
          </w:r>
          <w:r w:rsidR="00525AE5">
            <w:t xml:space="preserve"> </w:t>
          </w:r>
        </w:p>
        <w:p w14:paraId="17D5C0F1" w14:textId="24A2D257" w:rsidR="002B6E11" w:rsidRDefault="004E1171" w:rsidP="00043548">
          <w:r>
            <w:t xml:space="preserve">Ocean Winds commissioned an external consultant, Blake Clough, to </w:t>
          </w:r>
          <w:r w:rsidRPr="004E1171">
            <w:t xml:space="preserve">explore the purpose of </w:t>
          </w:r>
          <w:del w:id="34" w:author="Giulia Licocci" w:date="2023-10-30T10:22:00Z">
            <w:r w:rsidRPr="004E1171" w:rsidDel="000413A5">
              <w:delText>Static Var Compensators (SVCs</w:delText>
            </w:r>
          </w:del>
          <w:ins w:id="35" w:author="Giulia Licocci" w:date="2023-11-02T09:05:00Z">
            <w:r w:rsidR="007555E5">
              <w:t>DRCE</w:t>
            </w:r>
          </w:ins>
          <w:ins w:id="36" w:author="Giulia Licocci" w:date="2023-11-02T09:07:00Z">
            <w:r w:rsidR="006F415A">
              <w:t xml:space="preserve"> </w:t>
            </w:r>
          </w:ins>
          <w:del w:id="37" w:author="Giulia Licocci" w:date="2023-10-30T10:22:00Z">
            <w:r w:rsidRPr="004E1171" w:rsidDel="000413A5">
              <w:delText>)</w:delText>
            </w:r>
          </w:del>
          <w:del w:id="38" w:author="Giulia Licocci" w:date="2023-11-02T09:07:00Z">
            <w:r w:rsidRPr="004E1171" w:rsidDel="00540C20">
              <w:delText xml:space="preserve"> </w:delText>
            </w:r>
          </w:del>
          <w:r w:rsidRPr="004E1171">
            <w:t>in power systems, their treatment in Transmission Network Use of System (</w:t>
          </w:r>
          <w:proofErr w:type="spellStart"/>
          <w:r w:rsidRPr="004E1171">
            <w:t>TNUoS</w:t>
          </w:r>
          <w:proofErr w:type="spellEnd"/>
          <w:r w:rsidRPr="004E1171">
            <w:t>) charges and whether this is consistent with relevant Connection and Use of System Code (CUSC) objectives</w:t>
          </w:r>
          <w:r w:rsidR="00894E41">
            <w:t>.</w:t>
          </w:r>
          <w:r w:rsidRPr="004E1171">
            <w:t xml:space="preserve"> </w:t>
          </w:r>
        </w:p>
        <w:p w14:paraId="51DC6343" w14:textId="4E51166A" w:rsidR="00894E41" w:rsidRDefault="004E1171" w:rsidP="00043548">
          <w:r>
            <w:t xml:space="preserve">The report found that </w:t>
          </w:r>
          <w:r w:rsidR="000134AF">
            <w:t xml:space="preserve">there are discrepancies against the </w:t>
          </w:r>
          <w:r w:rsidR="005F1C59">
            <w:t>C</w:t>
          </w:r>
          <w:r w:rsidR="000134AF">
            <w:t>U</w:t>
          </w:r>
          <w:r w:rsidR="005F1C59">
            <w:t xml:space="preserve">SC charging objectives and that a change to the existing regime would facilitate </w:t>
          </w:r>
          <w:r w:rsidR="00AF54BF">
            <w:t xml:space="preserve">compliance with CUSC objective (b) </w:t>
          </w:r>
          <w:r w:rsidR="00AF54BF" w:rsidRPr="003F7F96">
            <w:t>of charges accurately reflecting the costs incurred by transmission licensees</w:t>
          </w:r>
          <w:r w:rsidR="00AF54BF">
            <w:t>.</w:t>
          </w:r>
        </w:p>
        <w:p w14:paraId="66ADC0D1" w14:textId="300CAB21" w:rsidR="00F66658" w:rsidRDefault="00B60ADE" w:rsidP="00043548">
          <w:pPr>
            <w:rPr>
              <w:b/>
              <w:bCs/>
            </w:rPr>
          </w:pPr>
          <w:del w:id="39" w:author="Giulia Licocci" w:date="2023-10-30T10:37:00Z">
            <w:r w:rsidDel="00457057">
              <w:delText>T</w:delText>
            </w:r>
            <w:r w:rsidR="00525AE5" w:rsidDel="00457057">
              <w:delText xml:space="preserve">he </w:delText>
            </w:r>
          </w:del>
          <w:del w:id="40" w:author="Giulia Licocci" w:date="2023-10-30T10:22:00Z">
            <w:r w:rsidR="00525AE5" w:rsidDel="000413A5">
              <w:delText>SVCs</w:delText>
            </w:r>
          </w:del>
          <w:ins w:id="41" w:author="Giulia Licocci" w:date="2023-11-02T09:05:00Z">
            <w:r w:rsidR="007555E5">
              <w:t>DRCE</w:t>
            </w:r>
          </w:ins>
          <w:ins w:id="42" w:author="Giulia Licocci" w:date="2023-11-02T09:07:00Z">
            <w:r w:rsidR="006F415A">
              <w:t xml:space="preserve"> </w:t>
            </w:r>
          </w:ins>
          <w:del w:id="43" w:author="Giulia Licocci" w:date="2023-11-02T09:07:00Z">
            <w:r w:rsidR="00525AE5" w:rsidDel="006F415A">
              <w:delText xml:space="preserve"> </w:delText>
            </w:r>
          </w:del>
          <w:r w:rsidR="00B8034E">
            <w:t>enable</w:t>
          </w:r>
          <w:ins w:id="44" w:author="Giulia Licocci" w:date="2023-10-30T10:37:00Z">
            <w:r w:rsidR="00457057">
              <w:t>s</w:t>
            </w:r>
          </w:ins>
          <w:r w:rsidR="00B8034E">
            <w:t xml:space="preserve"> Offshore Transmission Owners (OFTO) to comply with </w:t>
          </w:r>
          <w:r w:rsidR="001232CA">
            <w:t xml:space="preserve">their mandatory reactive compensation requirements </w:t>
          </w:r>
          <w:r w:rsidR="00A24510">
            <w:t xml:space="preserve">to </w:t>
          </w:r>
          <w:r w:rsidR="00A24510" w:rsidRPr="007B0528">
            <w:t>maintain 0.95 power factor lagging and 0.95 power factor leading at the Onshore Interface Point</w:t>
          </w:r>
          <w:r w:rsidR="00693400">
            <w:t xml:space="preserve"> (Grid </w:t>
          </w:r>
          <w:r w:rsidR="00693400" w:rsidRPr="001232CA">
            <w:t>Code CC.6.3.2 (c)</w:t>
          </w:r>
          <w:r w:rsidR="00693400">
            <w:t>)</w:t>
          </w:r>
          <w:r w:rsidR="001232CA">
            <w:rPr>
              <w:b/>
              <w:bCs/>
            </w:rPr>
            <w:t xml:space="preserve">. </w:t>
          </w:r>
        </w:p>
        <w:p w14:paraId="6EFF5871" w14:textId="13C9CCB9" w:rsidR="00AF54BF" w:rsidRPr="005603D9" w:rsidRDefault="00192CCB" w:rsidP="00043548">
          <w:r w:rsidRPr="00192CCB">
            <w:t xml:space="preserve">Despite this, </w:t>
          </w:r>
          <w:r w:rsidR="00EC34D2">
            <w:t xml:space="preserve">the </w:t>
          </w:r>
          <w:r w:rsidR="00AD2A89">
            <w:t>offshore wind farm developer installs</w:t>
          </w:r>
          <w:r w:rsidR="00EC34D2">
            <w:t xml:space="preserve"> the </w:t>
          </w:r>
          <w:del w:id="45" w:author="Giulia Licocci" w:date="2023-10-30T10:36:00Z">
            <w:r w:rsidR="00EC34D2" w:rsidDel="00457057">
              <w:delText>SVC</w:delText>
            </w:r>
          </w:del>
          <w:ins w:id="46" w:author="Giulia Licocci" w:date="2023-11-02T09:05:00Z">
            <w:r w:rsidR="007555E5">
              <w:t>DRCE</w:t>
            </w:r>
          </w:ins>
          <w:ins w:id="47" w:author="Giulia Licocci" w:date="2023-11-02T09:08:00Z">
            <w:r w:rsidR="006F415A">
              <w:t xml:space="preserve"> </w:t>
            </w:r>
          </w:ins>
          <w:del w:id="48" w:author="Giulia Licocci" w:date="2023-11-02T09:08:00Z">
            <w:r w:rsidR="00EC34D2" w:rsidDel="006F415A">
              <w:delText xml:space="preserve"> </w:delText>
            </w:r>
          </w:del>
          <w:ins w:id="49" w:author="Giulia Licocci" w:date="2023-10-30T10:38:00Z">
            <w:r w:rsidR="00457057">
              <w:t xml:space="preserve"> </w:t>
            </w:r>
          </w:ins>
          <w:del w:id="50" w:author="Giulia Licocci" w:date="2023-10-30T10:38:00Z">
            <w:r w:rsidR="00AD2A89" w:rsidDel="00457057">
              <w:delText>and</w:delText>
            </w:r>
          </w:del>
          <w:r w:rsidR="00EC34D2">
            <w:t xml:space="preserve"> </w:t>
          </w:r>
          <w:r w:rsidR="00BB58DC" w:rsidRPr="00BB58DC">
            <w:t>(</w:t>
          </w:r>
          <w:proofErr w:type="spellStart"/>
          <w:r w:rsidR="00BB58DC" w:rsidRPr="00BB58DC">
            <w:t>i</w:t>
          </w:r>
          <w:proofErr w:type="spellEnd"/>
          <w:r w:rsidR="00BB58DC" w:rsidRPr="00BB58DC">
            <w:t>) provide</w:t>
          </w:r>
          <w:r w:rsidR="00BB58DC">
            <w:t>s</w:t>
          </w:r>
          <w:r w:rsidR="00BB58DC" w:rsidRPr="00BB58DC">
            <w:t xml:space="preserve"> upfront capital costs for </w:t>
          </w:r>
          <w:ins w:id="51" w:author="Giulia Licocci" w:date="2023-10-30T10:38:00Z">
            <w:r w:rsidR="00457057">
              <w:t>it</w:t>
            </w:r>
          </w:ins>
          <w:del w:id="52" w:author="Giulia Licocci" w:date="2023-10-30T10:38:00Z">
            <w:r w:rsidR="00BB58DC" w:rsidRPr="00BB58DC" w:rsidDel="00457057">
              <w:delText>the</w:delText>
            </w:r>
          </w:del>
          <w:r w:rsidR="00BB58DC" w:rsidRPr="00BB58DC">
            <w:t xml:space="preserve"> </w:t>
          </w:r>
          <w:del w:id="53" w:author="Giulia Licocci" w:date="2023-10-30T10:36:00Z">
            <w:r w:rsidR="00BB58DC" w:rsidRPr="00BB58DC" w:rsidDel="00457057">
              <w:delText>SVC</w:delText>
            </w:r>
          </w:del>
          <w:r w:rsidR="00BB58DC" w:rsidRPr="00BB58DC">
            <w:t xml:space="preserve"> before transferring to OFTO and (ii)</w:t>
          </w:r>
          <w:r w:rsidR="002C63E6">
            <w:t xml:space="preserve"> cover</w:t>
          </w:r>
          <w:r w:rsidR="00DF4095">
            <w:t>s</w:t>
          </w:r>
          <w:r w:rsidR="002C63E6">
            <w:t xml:space="preserve"> the cost of </w:t>
          </w:r>
          <w:ins w:id="54" w:author="Giulia Licocci" w:date="2023-10-30T10:38:00Z">
            <w:r w:rsidR="00457057">
              <w:t xml:space="preserve">the </w:t>
            </w:r>
          </w:ins>
          <w:del w:id="55" w:author="Giulia Licocci" w:date="2023-10-30T10:22:00Z">
            <w:r w:rsidR="002C63E6" w:rsidDel="000413A5">
              <w:delText>SVCs</w:delText>
            </w:r>
          </w:del>
          <w:ins w:id="56" w:author="Giulia Licocci" w:date="2023-11-02T09:05:00Z">
            <w:r w:rsidR="007555E5">
              <w:t>DRCE</w:t>
            </w:r>
          </w:ins>
          <w:ins w:id="57" w:author="Giulia Licocci" w:date="2023-10-30T10:22:00Z">
            <w:r w:rsidR="000413A5">
              <w:t xml:space="preserve"> </w:t>
            </w:r>
          </w:ins>
          <w:del w:id="58" w:author="Giulia Licocci" w:date="2023-11-02T09:08:00Z">
            <w:r w:rsidR="002C63E6" w:rsidDel="006F415A">
              <w:delText xml:space="preserve"> </w:delText>
            </w:r>
          </w:del>
          <w:r w:rsidR="002C63E6">
            <w:t>via the offshore local circuit tariff for the lifetime of the project</w:t>
          </w:r>
          <w:r w:rsidR="002C63E6" w:rsidDel="00BB58DC">
            <w:t xml:space="preserve"> </w:t>
          </w:r>
        </w:p>
      </w:sdtContent>
    </w:sdt>
    <w:p w14:paraId="56410619" w14:textId="515DFF93" w:rsidR="007E7A5F" w:rsidDel="009328A0" w:rsidRDefault="007E7A5F" w:rsidP="007B0528">
      <w:pPr>
        <w:rPr>
          <w:del w:id="59" w:author="Shazia Akhtar (ESO)" w:date="2023-08-17T15:10:00Z"/>
          <w:b/>
          <w:bCs/>
        </w:rPr>
      </w:pPr>
      <w:bookmarkStart w:id="60" w:name="_Toc58482271"/>
      <w:bookmarkStart w:id="61" w:name="_Toc58837631"/>
      <w:bookmarkStart w:id="62" w:name="_Toc133998492"/>
    </w:p>
    <w:p w14:paraId="1BEB7C55" w14:textId="77777777" w:rsidR="009328A0" w:rsidRDefault="00043548" w:rsidP="009328A0">
      <w:pPr>
        <w:rPr>
          <w:b/>
          <w:bCs/>
        </w:rPr>
      </w:pPr>
      <w:r w:rsidRPr="00052D9A">
        <w:rPr>
          <w:b/>
          <w:bCs/>
        </w:rPr>
        <w:t>Why change?</w:t>
      </w:r>
      <w:bookmarkStart w:id="63" w:name="_Toc58482272"/>
      <w:bookmarkEnd w:id="60"/>
      <w:bookmarkEnd w:id="61"/>
      <w:bookmarkEnd w:id="62"/>
    </w:p>
    <w:p w14:paraId="5744FB33" w14:textId="39CE97AB" w:rsidR="006A6C64" w:rsidRDefault="004A2424" w:rsidP="006A6C64">
      <w:r w:rsidRPr="007B0528">
        <w:t xml:space="preserve">Currently, the costs of </w:t>
      </w:r>
      <w:del w:id="64" w:author="Giulia Licocci" w:date="2023-10-30T10:22:00Z">
        <w:r w:rsidRPr="007B0528" w:rsidDel="000413A5">
          <w:delText>SVCs</w:delText>
        </w:r>
      </w:del>
      <w:ins w:id="65" w:author="Giulia Licocci" w:date="2023-11-02T09:05:00Z">
        <w:r w:rsidR="007555E5">
          <w:t>DRCE</w:t>
        </w:r>
      </w:ins>
      <w:ins w:id="66" w:author="Giulia Licocci" w:date="2023-11-02T09:08:00Z">
        <w:r w:rsidR="006F415A">
          <w:t xml:space="preserve"> </w:t>
        </w:r>
      </w:ins>
      <w:del w:id="67" w:author="Giulia Licocci" w:date="2023-11-02T09:08:00Z">
        <w:r w:rsidRPr="007B0528" w:rsidDel="006F415A">
          <w:delText xml:space="preserve"> </w:delText>
        </w:r>
      </w:del>
      <w:r w:rsidRPr="007B0528">
        <w:t xml:space="preserve">are borne entirely by the generator, despite the </w:t>
      </w:r>
      <w:del w:id="68" w:author="Giulia Licocci" w:date="2023-10-30T10:36:00Z">
        <w:r w:rsidRPr="007B0528" w:rsidDel="00457057">
          <w:delText>SVC</w:delText>
        </w:r>
      </w:del>
      <w:ins w:id="69" w:author="Giulia Licocci" w:date="2023-11-02T09:05:00Z">
        <w:r w:rsidR="007555E5">
          <w:t>DRCE</w:t>
        </w:r>
      </w:ins>
      <w:r w:rsidRPr="007B0528">
        <w:t xml:space="preserve"> being of benefit mainly to the Electricity System Operat</w:t>
      </w:r>
      <w:r w:rsidR="003664DD">
        <w:t>or</w:t>
      </w:r>
      <w:r w:rsidRPr="007B0528">
        <w:t xml:space="preserve"> (NGESO) rather than the wind farm itself</w:t>
      </w:r>
      <w:r w:rsidR="002B0B4B">
        <w:t>, as evidenced in the study by Blake Clough</w:t>
      </w:r>
      <w:r w:rsidR="00130337">
        <w:t xml:space="preserve"> Consulting</w:t>
      </w:r>
      <w:ins w:id="70" w:author="Shazia Akhtar (ESO)" w:date="2023-08-17T16:06:00Z">
        <w:r w:rsidR="00CE1C40">
          <w:t xml:space="preserve"> </w:t>
        </w:r>
      </w:ins>
      <w:r w:rsidR="00CE1C40">
        <w:t>(Annex 1)</w:t>
      </w:r>
      <w:r w:rsidRPr="007B0528">
        <w:t>.</w:t>
      </w:r>
      <w:r w:rsidR="00F62C74" w:rsidRPr="007B0528">
        <w:t xml:space="preserve"> The current regulatory regime requires the developer to bear the cost of the </w:t>
      </w:r>
      <w:del w:id="71" w:author="Giulia Licocci" w:date="2023-10-30T10:36:00Z">
        <w:r w:rsidR="00F62C74" w:rsidRPr="007B0528" w:rsidDel="00457057">
          <w:delText>SVC</w:delText>
        </w:r>
      </w:del>
      <w:ins w:id="72" w:author="Giulia Licocci" w:date="2023-11-02T09:05:00Z">
        <w:r w:rsidR="007555E5">
          <w:t>DRCE</w:t>
        </w:r>
      </w:ins>
      <w:r w:rsidR="00F62C74" w:rsidRPr="007B0528">
        <w:t xml:space="preserve"> installed at the onshore substation. </w:t>
      </w:r>
    </w:p>
    <w:p w14:paraId="573A04B5" w14:textId="2261C980" w:rsidR="006A6C64" w:rsidRDefault="00F62C74" w:rsidP="006A6C64">
      <w:r w:rsidRPr="007B0528">
        <w:t xml:space="preserve">During the OFTO Transaction, the </w:t>
      </w:r>
      <w:del w:id="73" w:author="Giulia Licocci" w:date="2023-10-30T10:36:00Z">
        <w:r w:rsidRPr="007B0528" w:rsidDel="00457057">
          <w:delText>SVC</w:delText>
        </w:r>
      </w:del>
      <w:ins w:id="74" w:author="Giulia Licocci" w:date="2023-11-02T09:05:00Z">
        <w:r w:rsidR="007555E5">
          <w:t>DRCE</w:t>
        </w:r>
      </w:ins>
      <w:r w:rsidRPr="007B0528">
        <w:t xml:space="preserve"> is transferred to the OFTO owner via </w:t>
      </w:r>
      <w:r w:rsidR="00863CA4" w:rsidRPr="007B0528">
        <w:t>the Final Transfer Value (FTV), which is the basis for the Tender Revenue Stream (TRS)</w:t>
      </w:r>
      <w:r w:rsidRPr="007B0528">
        <w:t xml:space="preserve">. The TRS, including the cost of </w:t>
      </w:r>
      <w:ins w:id="75" w:author="Giulia Licocci" w:date="2023-10-30T10:39:00Z">
        <w:r w:rsidR="00457057">
          <w:t>the</w:t>
        </w:r>
      </w:ins>
      <w:del w:id="76" w:author="Giulia Licocci" w:date="2023-10-30T10:22:00Z">
        <w:r w:rsidRPr="007B0528" w:rsidDel="000413A5">
          <w:delText>SVCs</w:delText>
        </w:r>
      </w:del>
      <w:ins w:id="77" w:author="Giulia Licocci" w:date="2023-11-02T09:09:00Z">
        <w:r w:rsidR="00903F63">
          <w:t xml:space="preserve"> </w:t>
        </w:r>
      </w:ins>
      <w:ins w:id="78" w:author="Giulia Licocci" w:date="2023-11-02T09:05:00Z">
        <w:r w:rsidR="007555E5">
          <w:t>DRCE</w:t>
        </w:r>
      </w:ins>
      <w:r w:rsidRPr="007B0528">
        <w:t xml:space="preserve">, is fed into the </w:t>
      </w:r>
      <w:proofErr w:type="spellStart"/>
      <w:r w:rsidRPr="007B0528">
        <w:t>TNUoS</w:t>
      </w:r>
      <w:proofErr w:type="spellEnd"/>
      <w:r w:rsidRPr="007B0528">
        <w:t xml:space="preserve"> offshore local circuit tariff paid by the generator for the lifetime of the asset. </w:t>
      </w:r>
      <w:r w:rsidR="00110DC8" w:rsidRPr="007B0528">
        <w:t>However, after</w:t>
      </w:r>
      <w:r w:rsidR="004A2424" w:rsidRPr="007B0528">
        <w:t xml:space="preserve"> the OFTO transfer, an offshore wind farm’s point of connection (POC) is offshore, and the </w:t>
      </w:r>
      <w:del w:id="79" w:author="Giulia Licocci" w:date="2023-10-30T10:36:00Z">
        <w:r w:rsidR="004A2424" w:rsidRPr="007B0528" w:rsidDel="00457057">
          <w:delText>SVC</w:delText>
        </w:r>
      </w:del>
      <w:ins w:id="80" w:author="Giulia Licocci" w:date="2023-11-02T09:05:00Z">
        <w:r w:rsidR="007555E5">
          <w:t>DRCE</w:t>
        </w:r>
      </w:ins>
      <w:r w:rsidR="004A2424" w:rsidRPr="007B0528">
        <w:t xml:space="preserve"> is not used for compliance at this POC.</w:t>
      </w:r>
      <w:r w:rsidR="00B36009" w:rsidRPr="007B0528">
        <w:t xml:space="preserve"> </w:t>
      </w:r>
    </w:p>
    <w:p w14:paraId="334B4E02" w14:textId="77777777" w:rsidR="006A6C64" w:rsidRDefault="00323DEB" w:rsidP="006A6C64">
      <w:r w:rsidRPr="007B0528">
        <w:t>The Offshore generator complies with its reactive compensation requirement</w:t>
      </w:r>
      <w:r w:rsidR="00C456C9" w:rsidRPr="007B0528">
        <w:t xml:space="preserve"> to maintain zero reactive transfer at the Offshore Grid Entry Point</w:t>
      </w:r>
      <w:r w:rsidR="004D504A">
        <w:t>.</w:t>
      </w:r>
      <w:r w:rsidR="00C456C9" w:rsidRPr="007B0528">
        <w:t xml:space="preserve"> Generators typically us</w:t>
      </w:r>
      <w:r w:rsidR="00C456C9">
        <w:t>ing</w:t>
      </w:r>
      <w:r w:rsidR="00C456C9" w:rsidRPr="007B0528">
        <w:t xml:space="preserve"> the reactive capability of the W</w:t>
      </w:r>
      <w:r w:rsidR="00AD2A89">
        <w:t xml:space="preserve">ind Turbine </w:t>
      </w:r>
      <w:r w:rsidR="00C456C9" w:rsidRPr="007B0528">
        <w:t>G</w:t>
      </w:r>
      <w:r w:rsidR="00AD2A89">
        <w:t>enerator</w:t>
      </w:r>
      <w:r w:rsidR="00C456C9" w:rsidRPr="007B0528">
        <w:t xml:space="preserve">s to compensate for the inductance of the inter-array cables and achieve zero reactive transfer at the offshore grid entry point. </w:t>
      </w:r>
    </w:p>
    <w:p w14:paraId="4A1BB68F" w14:textId="77777777" w:rsidR="006A6C64" w:rsidRDefault="00C456C9" w:rsidP="006A6C64">
      <w:r w:rsidRPr="007B0528">
        <w:t>Shunt reactors/switched reactors are used to compensate for the offshore export cables.</w:t>
      </w:r>
      <w:r w:rsidR="00BB6F00">
        <w:t xml:space="preserve"> </w:t>
      </w:r>
      <w:r w:rsidR="00BB6F00" w:rsidRPr="007B0528">
        <w:t>The requirement for reactive compensation is placed on the OFTO and not the wind farm</w:t>
      </w:r>
      <w:r w:rsidR="00834B65">
        <w:t xml:space="preserve">. </w:t>
      </w:r>
      <w:del w:id="81" w:author="Shazia Akhtar (ESO)" w:date="2023-08-17T16:35:00Z">
        <w:r w:rsidR="00834B65">
          <w:delText xml:space="preserve"> </w:delText>
        </w:r>
      </w:del>
      <w:r w:rsidR="005043F9">
        <w:t>I</w:t>
      </w:r>
      <w:r w:rsidR="005043F9" w:rsidRPr="007B0528">
        <w:t>t</w:t>
      </w:r>
      <w:r w:rsidR="00BB6F00" w:rsidRPr="007B0528">
        <w:t xml:space="preserve"> is not efficient to comply with the normal generator dynamic reactive compensation requirements offshore due to the long Offshore Export Cable (OEC) lengths</w:t>
      </w:r>
      <w:r w:rsidR="00BB6F00">
        <w:t>.</w:t>
      </w:r>
      <w:r w:rsidR="009F11E4">
        <w:t xml:space="preserve"> </w:t>
      </w:r>
    </w:p>
    <w:p w14:paraId="2E34532E" w14:textId="3DDAFBD7" w:rsidR="00E03F1C" w:rsidRDefault="009F11E4" w:rsidP="006A6C64">
      <w:pPr>
        <w:rPr>
          <w:b/>
        </w:rPr>
      </w:pPr>
      <w:r w:rsidRPr="007B0528">
        <w:t xml:space="preserve">Therefore, while it is intuitive that the shunt reactor costs fall into the local circuit tariff, it should not follow that </w:t>
      </w:r>
      <w:del w:id="82" w:author="Giulia Licocci" w:date="2023-10-30T10:22:00Z">
        <w:r w:rsidRPr="007B0528" w:rsidDel="000413A5">
          <w:delText>SVC</w:delText>
        </w:r>
      </w:del>
      <w:ins w:id="83" w:author="Giulia Licocci" w:date="2023-10-30T10:39:00Z">
        <w:r w:rsidR="00457057">
          <w:t xml:space="preserve">the </w:t>
        </w:r>
      </w:ins>
      <w:del w:id="84" w:author="Giulia Licocci" w:date="2023-10-30T10:22:00Z">
        <w:r w:rsidRPr="007B0528" w:rsidDel="000413A5">
          <w:delText>s</w:delText>
        </w:r>
      </w:del>
      <w:ins w:id="85" w:author="Giulia Licocci" w:date="2023-11-02T09:05:00Z">
        <w:r w:rsidR="007555E5">
          <w:t>DRCE</w:t>
        </w:r>
      </w:ins>
      <w:ins w:id="86" w:author="Giulia Licocci" w:date="2023-10-30T10:22:00Z">
        <w:r w:rsidR="000413A5">
          <w:t xml:space="preserve"> </w:t>
        </w:r>
      </w:ins>
      <w:del w:id="87" w:author="Giulia Licocci" w:date="2023-11-02T09:09:00Z">
        <w:r w:rsidRPr="007B0528" w:rsidDel="00903F63">
          <w:delText xml:space="preserve"> </w:delText>
        </w:r>
      </w:del>
      <w:ins w:id="88" w:author="Giulia Licocci" w:date="2023-10-30T10:40:00Z">
        <w:r w:rsidR="00457057">
          <w:t>is</w:t>
        </w:r>
      </w:ins>
      <w:del w:id="89" w:author="Giulia Licocci" w:date="2023-10-30T10:40:00Z">
        <w:r w:rsidRPr="007B0528" w:rsidDel="00457057">
          <w:delText>are</w:delText>
        </w:r>
      </w:del>
      <w:r w:rsidRPr="007B0528">
        <w:t xml:space="preserve"> treated in the same way</w:t>
      </w:r>
      <w:r w:rsidR="00F7026A">
        <w:t>.</w:t>
      </w:r>
      <w:r w:rsidR="00F26669">
        <w:t xml:space="preserve"> </w:t>
      </w:r>
      <w:r w:rsidR="001D5E6F" w:rsidRPr="001D5E6F">
        <w:t xml:space="preserve">Ultimately, shunt reactors are used by generators to compensate for cable capacitance </w:t>
      </w:r>
      <w:r w:rsidR="004171FA">
        <w:t>and t</w:t>
      </w:r>
      <w:r w:rsidR="001D5E6F" w:rsidRPr="001D5E6F">
        <w:t xml:space="preserve">he </w:t>
      </w:r>
      <w:del w:id="90" w:author="Giulia Licocci" w:date="2023-10-30T10:22:00Z">
        <w:r w:rsidR="001D5E6F" w:rsidRPr="001D5E6F" w:rsidDel="000413A5">
          <w:delText>SVCs</w:delText>
        </w:r>
      </w:del>
      <w:ins w:id="91" w:author="Giulia Licocci" w:date="2023-11-02T09:05:00Z">
        <w:r w:rsidR="007555E5">
          <w:t>DRCE</w:t>
        </w:r>
      </w:ins>
      <w:ins w:id="92" w:author="Giulia Licocci" w:date="2023-10-30T10:22:00Z">
        <w:r w:rsidR="000413A5">
          <w:t xml:space="preserve"> </w:t>
        </w:r>
      </w:ins>
      <w:del w:id="93" w:author="Giulia Licocci" w:date="2023-11-02T09:09:00Z">
        <w:r w:rsidR="001D5E6F" w:rsidRPr="001D5E6F" w:rsidDel="00903F63">
          <w:delText xml:space="preserve"> </w:delText>
        </w:r>
      </w:del>
      <w:ins w:id="94" w:author="Giulia Licocci" w:date="2023-10-30T10:40:00Z">
        <w:r w:rsidR="00457057">
          <w:t>is</w:t>
        </w:r>
      </w:ins>
      <w:del w:id="95" w:author="Giulia Licocci" w:date="2023-10-30T10:40:00Z">
        <w:r w:rsidR="001D5E6F" w:rsidRPr="001D5E6F" w:rsidDel="00457057">
          <w:delText>are</w:delText>
        </w:r>
      </w:del>
      <w:r w:rsidR="001D5E6F" w:rsidRPr="001D5E6F">
        <w:t xml:space="preserve"> not used </w:t>
      </w:r>
      <w:del w:id="96" w:author="Giulia Licocci" w:date="2023-10-30T10:40:00Z">
        <w:r w:rsidR="001D5E6F" w:rsidRPr="001D5E6F" w:rsidDel="00457057">
          <w:delText>are</w:delText>
        </w:r>
      </w:del>
      <w:r w:rsidR="001D5E6F" w:rsidRPr="001D5E6F">
        <w:t xml:space="preserve"> </w:t>
      </w:r>
      <w:r w:rsidR="004171FA">
        <w:t xml:space="preserve">to </w:t>
      </w:r>
      <w:r w:rsidR="001D5E6F" w:rsidRPr="001D5E6F">
        <w:t>provid</w:t>
      </w:r>
      <w:r w:rsidR="004171FA">
        <w:t>e</w:t>
      </w:r>
      <w:r w:rsidR="001D5E6F" w:rsidRPr="001D5E6F">
        <w:t xml:space="preserve"> direct cable </w:t>
      </w:r>
      <w:r w:rsidR="003F4D61" w:rsidRPr="001D5E6F">
        <w:t>compensation</w:t>
      </w:r>
      <w:r w:rsidR="003F4D61">
        <w:t>.</w:t>
      </w:r>
      <w:r w:rsidR="003F4D61" w:rsidRPr="003F7F96">
        <w:t xml:space="preserve"> Consequently, the</w:t>
      </w:r>
      <w:r w:rsidR="004A2424" w:rsidRPr="003F7F96">
        <w:t xml:space="preserve"> </w:t>
      </w:r>
      <w:r w:rsidR="004A2424" w:rsidRPr="003F7F96">
        <w:lastRenderedPageBreak/>
        <w:t xml:space="preserve">generator pays for an asset located within the onshore transmission system that is used for wider network management rather than wind farm compliance. </w:t>
      </w:r>
    </w:p>
    <w:p w14:paraId="3F9F91C7" w14:textId="11DC2868" w:rsidR="00B65A8B" w:rsidRDefault="00F619D7" w:rsidP="007B0528">
      <w:pPr>
        <w:pStyle w:val="Heading2"/>
        <w:rPr>
          <w:rFonts w:asciiTheme="minorHAnsi" w:eastAsiaTheme="minorHAnsi" w:hAnsiTheme="minorHAnsi" w:cstheme="minorBidi"/>
          <w:b w:val="0"/>
          <w:sz w:val="24"/>
          <w:szCs w:val="22"/>
          <w:u w:val="none"/>
        </w:rPr>
      </w:pPr>
      <w:r>
        <w:rPr>
          <w:rFonts w:asciiTheme="minorHAnsi" w:eastAsiaTheme="minorHAnsi" w:hAnsiTheme="minorHAnsi" w:cstheme="minorBidi"/>
          <w:b w:val="0"/>
          <w:sz w:val="24"/>
          <w:szCs w:val="22"/>
          <w:u w:val="none"/>
        </w:rPr>
        <w:t xml:space="preserve">Ocean Winds engaged with the wider industry through presentations in grid </w:t>
      </w:r>
      <w:r w:rsidR="001F2FFE">
        <w:rPr>
          <w:rFonts w:asciiTheme="minorHAnsi" w:eastAsiaTheme="minorHAnsi" w:hAnsiTheme="minorHAnsi" w:cstheme="minorBidi"/>
          <w:b w:val="0"/>
          <w:sz w:val="24"/>
          <w:szCs w:val="22"/>
          <w:u w:val="none"/>
        </w:rPr>
        <w:t xml:space="preserve">and charging </w:t>
      </w:r>
      <w:r>
        <w:rPr>
          <w:rFonts w:asciiTheme="minorHAnsi" w:eastAsiaTheme="minorHAnsi" w:hAnsiTheme="minorHAnsi" w:cstheme="minorBidi"/>
          <w:b w:val="0"/>
          <w:sz w:val="24"/>
          <w:szCs w:val="22"/>
          <w:u w:val="none"/>
        </w:rPr>
        <w:t>working groups</w:t>
      </w:r>
      <w:r w:rsidR="00F70DF6">
        <w:rPr>
          <w:rFonts w:asciiTheme="minorHAnsi" w:eastAsiaTheme="minorHAnsi" w:hAnsiTheme="minorHAnsi" w:cstheme="minorBidi"/>
          <w:b w:val="0"/>
          <w:sz w:val="24"/>
          <w:szCs w:val="22"/>
          <w:u w:val="none"/>
        </w:rPr>
        <w:t xml:space="preserve">. </w:t>
      </w:r>
      <w:del w:id="97" w:author="Shazia Akhtar (ESO)" w:date="2023-08-17T16:37:00Z">
        <w:r w:rsidR="00F70DF6">
          <w:rPr>
            <w:rFonts w:asciiTheme="minorHAnsi" w:eastAsiaTheme="minorHAnsi" w:hAnsiTheme="minorHAnsi" w:cstheme="minorBidi"/>
            <w:b w:val="0"/>
            <w:sz w:val="24"/>
            <w:szCs w:val="22"/>
            <w:u w:val="none"/>
          </w:rPr>
          <w:delText xml:space="preserve"> </w:delText>
        </w:r>
      </w:del>
      <w:r w:rsidR="00957F0F">
        <w:rPr>
          <w:rFonts w:asciiTheme="minorHAnsi" w:eastAsiaTheme="minorHAnsi" w:hAnsiTheme="minorHAnsi" w:cstheme="minorBidi"/>
          <w:b w:val="0"/>
          <w:sz w:val="24"/>
          <w:szCs w:val="22"/>
          <w:u w:val="none"/>
        </w:rPr>
        <w:t>Also</w:t>
      </w:r>
      <w:r w:rsidR="00E03F1C">
        <w:rPr>
          <w:rFonts w:asciiTheme="minorHAnsi" w:eastAsiaTheme="minorHAnsi" w:hAnsiTheme="minorHAnsi" w:cstheme="minorBidi"/>
          <w:b w:val="0"/>
          <w:sz w:val="24"/>
          <w:szCs w:val="22"/>
          <w:u w:val="none"/>
        </w:rPr>
        <w:t>, also</w:t>
      </w:r>
      <w:r>
        <w:rPr>
          <w:rFonts w:asciiTheme="minorHAnsi" w:eastAsiaTheme="minorHAnsi" w:hAnsiTheme="minorHAnsi" w:cstheme="minorBidi"/>
          <w:b w:val="0"/>
          <w:sz w:val="24"/>
          <w:szCs w:val="22"/>
          <w:u w:val="none"/>
        </w:rPr>
        <w:t xml:space="preserve"> with Scottish </w:t>
      </w:r>
      <w:r w:rsidR="00704EAE">
        <w:rPr>
          <w:rFonts w:asciiTheme="minorHAnsi" w:eastAsiaTheme="minorHAnsi" w:hAnsiTheme="minorHAnsi" w:cstheme="minorBidi"/>
          <w:b w:val="0"/>
          <w:sz w:val="24"/>
          <w:szCs w:val="22"/>
          <w:u w:val="none"/>
        </w:rPr>
        <w:t>Renewables</w:t>
      </w:r>
      <w:r w:rsidR="00714797">
        <w:rPr>
          <w:rFonts w:asciiTheme="minorHAnsi" w:eastAsiaTheme="minorHAnsi" w:hAnsiTheme="minorHAnsi" w:cstheme="minorBidi"/>
          <w:b w:val="0"/>
          <w:sz w:val="24"/>
          <w:szCs w:val="22"/>
          <w:u w:val="none"/>
        </w:rPr>
        <w:t xml:space="preserve"> and Renewab</w:t>
      </w:r>
      <w:r w:rsidR="001F2FFE">
        <w:rPr>
          <w:rFonts w:asciiTheme="minorHAnsi" w:eastAsiaTheme="minorHAnsi" w:hAnsiTheme="minorHAnsi" w:cstheme="minorBidi"/>
          <w:b w:val="0"/>
          <w:sz w:val="24"/>
          <w:szCs w:val="22"/>
          <w:u w:val="none"/>
        </w:rPr>
        <w:t>le UK</w:t>
      </w:r>
      <w:r w:rsidR="00704EAE">
        <w:rPr>
          <w:rFonts w:asciiTheme="minorHAnsi" w:eastAsiaTheme="minorHAnsi" w:hAnsiTheme="minorHAnsi" w:cstheme="minorBidi"/>
          <w:b w:val="0"/>
          <w:sz w:val="24"/>
          <w:szCs w:val="22"/>
          <w:u w:val="none"/>
        </w:rPr>
        <w:t xml:space="preserve"> and via one to one with various other developers</w:t>
      </w:r>
      <w:r w:rsidR="00957F0F">
        <w:rPr>
          <w:rFonts w:asciiTheme="minorHAnsi" w:eastAsiaTheme="minorHAnsi" w:hAnsiTheme="minorHAnsi" w:cstheme="minorBidi"/>
          <w:b w:val="0"/>
          <w:sz w:val="24"/>
          <w:szCs w:val="22"/>
          <w:u w:val="none"/>
        </w:rPr>
        <w:t xml:space="preserve">. </w:t>
      </w:r>
      <w:del w:id="98" w:author="Shazia Akhtar (ESO)" w:date="2023-08-17T16:36:00Z">
        <w:r w:rsidR="00957F0F">
          <w:rPr>
            <w:rFonts w:asciiTheme="minorHAnsi" w:eastAsiaTheme="minorHAnsi" w:hAnsiTheme="minorHAnsi" w:cstheme="minorBidi"/>
            <w:b w:val="0"/>
            <w:sz w:val="24"/>
            <w:szCs w:val="22"/>
            <w:u w:val="none"/>
          </w:rPr>
          <w:delText xml:space="preserve"> </w:delText>
        </w:r>
      </w:del>
      <w:r w:rsidR="00957F0F">
        <w:rPr>
          <w:rFonts w:asciiTheme="minorHAnsi" w:eastAsiaTheme="minorHAnsi" w:hAnsiTheme="minorHAnsi" w:cstheme="minorBidi"/>
          <w:b w:val="0"/>
          <w:sz w:val="24"/>
          <w:szCs w:val="22"/>
          <w:u w:val="none"/>
        </w:rPr>
        <w:t>There</w:t>
      </w:r>
      <w:r w:rsidR="00225E3B">
        <w:rPr>
          <w:rFonts w:asciiTheme="minorHAnsi" w:eastAsiaTheme="minorHAnsi" w:hAnsiTheme="minorHAnsi" w:cstheme="minorBidi"/>
          <w:b w:val="0"/>
          <w:sz w:val="24"/>
          <w:szCs w:val="22"/>
          <w:u w:val="none"/>
        </w:rPr>
        <w:t xml:space="preserve"> is consensus that the current allocation of </w:t>
      </w:r>
      <w:del w:id="99" w:author="Giulia Licocci" w:date="2023-10-30T10:36:00Z">
        <w:r w:rsidR="00225E3B" w:rsidDel="00457057">
          <w:rPr>
            <w:rFonts w:asciiTheme="minorHAnsi" w:eastAsiaTheme="minorHAnsi" w:hAnsiTheme="minorHAnsi" w:cstheme="minorBidi"/>
            <w:b w:val="0"/>
            <w:sz w:val="24"/>
            <w:szCs w:val="22"/>
            <w:u w:val="none"/>
          </w:rPr>
          <w:delText>SVC</w:delText>
        </w:r>
      </w:del>
      <w:ins w:id="100" w:author="Giulia Licocci" w:date="2023-11-02T09:05:00Z">
        <w:r w:rsidR="007555E5">
          <w:rPr>
            <w:rFonts w:asciiTheme="minorHAnsi" w:eastAsiaTheme="minorHAnsi" w:hAnsiTheme="minorHAnsi" w:cstheme="minorBidi"/>
            <w:b w:val="0"/>
            <w:sz w:val="24"/>
            <w:szCs w:val="22"/>
            <w:u w:val="none"/>
          </w:rPr>
          <w:t>DRCE</w:t>
        </w:r>
      </w:ins>
      <w:r w:rsidR="00225E3B">
        <w:rPr>
          <w:rFonts w:asciiTheme="minorHAnsi" w:eastAsiaTheme="minorHAnsi" w:hAnsiTheme="minorHAnsi" w:cstheme="minorBidi"/>
          <w:b w:val="0"/>
          <w:sz w:val="24"/>
          <w:szCs w:val="22"/>
          <w:u w:val="none"/>
        </w:rPr>
        <w:t xml:space="preserve"> costs</w:t>
      </w:r>
      <w:r w:rsidR="009C2C20">
        <w:rPr>
          <w:rFonts w:asciiTheme="minorHAnsi" w:eastAsiaTheme="minorHAnsi" w:hAnsiTheme="minorHAnsi" w:cstheme="minorBidi"/>
          <w:b w:val="0"/>
          <w:sz w:val="24"/>
          <w:szCs w:val="22"/>
          <w:u w:val="none"/>
        </w:rPr>
        <w:t xml:space="preserve"> </w:t>
      </w:r>
      <w:r w:rsidR="00225E3B">
        <w:rPr>
          <w:rFonts w:asciiTheme="minorHAnsi" w:eastAsiaTheme="minorHAnsi" w:hAnsiTheme="minorHAnsi" w:cstheme="minorBidi"/>
          <w:b w:val="0"/>
          <w:sz w:val="24"/>
          <w:szCs w:val="22"/>
          <w:u w:val="none"/>
        </w:rPr>
        <w:t>does not</w:t>
      </w:r>
      <w:r w:rsidR="009C2C20">
        <w:rPr>
          <w:rFonts w:asciiTheme="minorHAnsi" w:eastAsiaTheme="minorHAnsi" w:hAnsiTheme="minorHAnsi" w:cstheme="minorBidi"/>
          <w:b w:val="0"/>
          <w:sz w:val="24"/>
          <w:szCs w:val="22"/>
          <w:u w:val="none"/>
        </w:rPr>
        <w:t xml:space="preserve"> reflect</w:t>
      </w:r>
      <w:r w:rsidR="00E34412" w:rsidRPr="00E34412">
        <w:rPr>
          <w:rFonts w:asciiTheme="minorHAnsi" w:eastAsiaTheme="minorHAnsi" w:hAnsiTheme="minorHAnsi" w:cstheme="minorBidi"/>
          <w:b w:val="0"/>
          <w:sz w:val="24"/>
          <w:szCs w:val="22"/>
          <w:u w:val="none"/>
        </w:rPr>
        <w:t xml:space="preserve"> OFTOs and generators mandatory requirements under the G</w:t>
      </w:r>
      <w:r w:rsidR="007525C6">
        <w:rPr>
          <w:rFonts w:asciiTheme="minorHAnsi" w:eastAsiaTheme="minorHAnsi" w:hAnsiTheme="minorHAnsi" w:cstheme="minorBidi"/>
          <w:b w:val="0"/>
          <w:sz w:val="24"/>
          <w:szCs w:val="22"/>
          <w:u w:val="none"/>
        </w:rPr>
        <w:t xml:space="preserve">rid </w:t>
      </w:r>
      <w:r w:rsidR="00E34412" w:rsidRPr="00E34412">
        <w:rPr>
          <w:rFonts w:asciiTheme="minorHAnsi" w:eastAsiaTheme="minorHAnsi" w:hAnsiTheme="minorHAnsi" w:cstheme="minorBidi"/>
          <w:b w:val="0"/>
          <w:sz w:val="24"/>
          <w:szCs w:val="22"/>
          <w:u w:val="none"/>
        </w:rPr>
        <w:t>C</w:t>
      </w:r>
      <w:r w:rsidR="007525C6">
        <w:rPr>
          <w:rFonts w:asciiTheme="minorHAnsi" w:eastAsiaTheme="minorHAnsi" w:hAnsiTheme="minorHAnsi" w:cstheme="minorBidi"/>
          <w:b w:val="0"/>
          <w:sz w:val="24"/>
          <w:szCs w:val="22"/>
          <w:u w:val="none"/>
        </w:rPr>
        <w:t>ode</w:t>
      </w:r>
      <w:r w:rsidR="00BF6715">
        <w:rPr>
          <w:rFonts w:asciiTheme="minorHAnsi" w:eastAsiaTheme="minorHAnsi" w:hAnsiTheme="minorHAnsi" w:cstheme="minorBidi"/>
          <w:b w:val="0"/>
          <w:sz w:val="24"/>
          <w:szCs w:val="22"/>
          <w:u w:val="none"/>
        </w:rPr>
        <w:t xml:space="preserve"> and should be addressed.</w:t>
      </w:r>
    </w:p>
    <w:p w14:paraId="76C11D35" w14:textId="337FC4C6" w:rsidR="004A2424" w:rsidRPr="003F7F96" w:rsidRDefault="004A2424" w:rsidP="007B0528">
      <w:pPr>
        <w:pStyle w:val="Heading2"/>
      </w:pPr>
      <w:r w:rsidRPr="003F7F96">
        <w:rPr>
          <w:rFonts w:asciiTheme="minorHAnsi" w:eastAsiaTheme="minorHAnsi" w:hAnsiTheme="minorHAnsi" w:cstheme="minorBidi"/>
          <w:b w:val="0"/>
          <w:sz w:val="24"/>
          <w:szCs w:val="22"/>
          <w:u w:val="none"/>
        </w:rPr>
        <w:t xml:space="preserve">Given the high capital costs associated with </w:t>
      </w:r>
      <w:del w:id="101" w:author="Giulia Licocci" w:date="2023-10-30T10:22:00Z">
        <w:r w:rsidRPr="003F7F96" w:rsidDel="000413A5">
          <w:rPr>
            <w:rFonts w:asciiTheme="minorHAnsi" w:eastAsiaTheme="minorHAnsi" w:hAnsiTheme="minorHAnsi" w:cstheme="minorBidi"/>
            <w:b w:val="0"/>
            <w:sz w:val="24"/>
            <w:szCs w:val="22"/>
            <w:u w:val="none"/>
          </w:rPr>
          <w:delText>SVCs</w:delText>
        </w:r>
      </w:del>
      <w:ins w:id="102" w:author="Giulia Licocci" w:date="2023-11-02T09:05:00Z">
        <w:r w:rsidR="007555E5">
          <w:rPr>
            <w:rFonts w:asciiTheme="minorHAnsi" w:eastAsiaTheme="minorHAnsi" w:hAnsiTheme="minorHAnsi" w:cstheme="minorBidi"/>
            <w:b w:val="0"/>
            <w:sz w:val="24"/>
            <w:szCs w:val="22"/>
            <w:u w:val="none"/>
          </w:rPr>
          <w:t>DRCE</w:t>
        </w:r>
      </w:ins>
      <w:r w:rsidRPr="003F7F96">
        <w:rPr>
          <w:rFonts w:asciiTheme="minorHAnsi" w:eastAsiaTheme="minorHAnsi" w:hAnsiTheme="minorHAnsi" w:cstheme="minorBidi"/>
          <w:b w:val="0"/>
          <w:sz w:val="24"/>
          <w:szCs w:val="22"/>
          <w:u w:val="none"/>
        </w:rPr>
        <w:t xml:space="preserve">, which can reach tens of millions of pounds, the existing allocation of capital costs and </w:t>
      </w:r>
      <w:proofErr w:type="spellStart"/>
      <w:r w:rsidRPr="003F7F96">
        <w:rPr>
          <w:rFonts w:asciiTheme="minorHAnsi" w:eastAsiaTheme="minorHAnsi" w:hAnsiTheme="minorHAnsi" w:cstheme="minorBidi"/>
          <w:b w:val="0"/>
          <w:sz w:val="24"/>
          <w:szCs w:val="22"/>
          <w:u w:val="none"/>
        </w:rPr>
        <w:t>TNUoS</w:t>
      </w:r>
      <w:proofErr w:type="spellEnd"/>
      <w:r w:rsidRPr="003F7F96">
        <w:rPr>
          <w:rFonts w:asciiTheme="minorHAnsi" w:eastAsiaTheme="minorHAnsi" w:hAnsiTheme="minorHAnsi" w:cstheme="minorBidi"/>
          <w:b w:val="0"/>
          <w:sz w:val="24"/>
          <w:szCs w:val="22"/>
          <w:u w:val="none"/>
        </w:rPr>
        <w:t xml:space="preserve"> charges is inconsistent with CUSC objective</w:t>
      </w:r>
      <w:r w:rsidR="003F7F96" w:rsidRPr="003F7F96">
        <w:rPr>
          <w:rFonts w:asciiTheme="minorHAnsi" w:eastAsiaTheme="minorHAnsi" w:hAnsiTheme="minorHAnsi" w:cstheme="minorBidi"/>
          <w:b w:val="0"/>
          <w:sz w:val="24"/>
          <w:szCs w:val="22"/>
          <w:u w:val="none"/>
        </w:rPr>
        <w:t xml:space="preserve"> (b) of charges accurately reflecting the costs incurred by transmission licensees</w:t>
      </w:r>
      <w:r w:rsidR="006335E9">
        <w:rPr>
          <w:rFonts w:asciiTheme="minorHAnsi" w:eastAsiaTheme="minorHAnsi" w:hAnsiTheme="minorHAnsi" w:cstheme="minorBidi"/>
          <w:b w:val="0"/>
          <w:sz w:val="24"/>
          <w:szCs w:val="22"/>
          <w:u w:val="none"/>
        </w:rPr>
        <w:t xml:space="preserve">. </w:t>
      </w:r>
      <w:del w:id="103" w:author="Shazia Akhtar (ESO)" w:date="2023-08-17T16:37:00Z">
        <w:r w:rsidR="006335E9">
          <w:rPr>
            <w:rFonts w:asciiTheme="minorHAnsi" w:eastAsiaTheme="minorHAnsi" w:hAnsiTheme="minorHAnsi" w:cstheme="minorBidi"/>
            <w:b w:val="0"/>
            <w:sz w:val="24"/>
            <w:szCs w:val="22"/>
            <w:u w:val="none"/>
          </w:rPr>
          <w:delText xml:space="preserve"> </w:delText>
        </w:r>
      </w:del>
      <w:r w:rsidR="006335E9">
        <w:rPr>
          <w:rFonts w:asciiTheme="minorHAnsi" w:eastAsiaTheme="minorHAnsi" w:hAnsiTheme="minorHAnsi" w:cstheme="minorBidi"/>
          <w:b w:val="0"/>
          <w:sz w:val="24"/>
          <w:szCs w:val="22"/>
          <w:u w:val="none"/>
        </w:rPr>
        <w:t xml:space="preserve">This is </w:t>
      </w:r>
      <w:r w:rsidRPr="003F7F96">
        <w:rPr>
          <w:rFonts w:asciiTheme="minorHAnsi" w:eastAsiaTheme="minorHAnsi" w:hAnsiTheme="minorHAnsi" w:cstheme="minorBidi"/>
          <w:b w:val="0"/>
          <w:sz w:val="24"/>
          <w:szCs w:val="22"/>
          <w:u w:val="none"/>
        </w:rPr>
        <w:t>potentially detrimental to the investment level and growth of the renewable energy sector.</w:t>
      </w:r>
    </w:p>
    <w:p w14:paraId="5F6DC782" w14:textId="564844D6" w:rsidR="00043548" w:rsidRPr="005603D9" w:rsidRDefault="00043548" w:rsidP="00043548">
      <w:pPr>
        <w:pStyle w:val="CA3"/>
      </w:pPr>
      <w:bookmarkStart w:id="104" w:name="_Toc58837632"/>
      <w:bookmarkStart w:id="105" w:name="_Toc133998493"/>
      <w:r w:rsidRPr="005603D9">
        <w:t>What is the proposer’s solution?</w:t>
      </w:r>
      <w:bookmarkEnd w:id="63"/>
      <w:bookmarkEnd w:id="104"/>
      <w:bookmarkEnd w:id="105"/>
    </w:p>
    <w:sdt>
      <w:sdtPr>
        <w:id w:val="2024046350"/>
        <w:placeholder>
          <w:docPart w:val="AD19E80EDB494B7295DB4FF5C5CFC23A"/>
        </w:placeholder>
      </w:sdtPr>
      <w:sdtContent>
        <w:p w14:paraId="7453A13F" w14:textId="3D6C7560" w:rsidR="00CF7007" w:rsidRDefault="00CF7007" w:rsidP="00CF7007">
          <w:r>
            <w:t xml:space="preserve">The recommendation is to socialise the costs associated with </w:t>
          </w:r>
          <w:del w:id="106" w:author="Giulia Licocci" w:date="2023-10-30T10:22:00Z">
            <w:r w:rsidDel="000413A5">
              <w:delText>SVCs</w:delText>
            </w:r>
          </w:del>
          <w:ins w:id="107" w:author="Giulia Licocci" w:date="2023-11-02T09:05:00Z">
            <w:r w:rsidR="007555E5">
              <w:t>DRCE</w:t>
            </w:r>
          </w:ins>
          <w:r>
            <w:t xml:space="preserve">, distributing the costs more equitably among all users of the power system, through the proposed change to the Charging Statement of the CUSC. This approach would </w:t>
          </w:r>
          <w:r w:rsidR="009226E5">
            <w:t xml:space="preserve">ensure a more appropriate allocation of </w:t>
          </w:r>
          <w:del w:id="108" w:author="Giulia Licocci" w:date="2023-10-30T10:36:00Z">
            <w:r w:rsidR="009226E5" w:rsidDel="00457057">
              <w:delText>SVC</w:delText>
            </w:r>
          </w:del>
          <w:ins w:id="109" w:author="Giulia Licocci" w:date="2023-11-02T09:05:00Z">
            <w:r w:rsidR="007555E5">
              <w:t>DRCE</w:t>
            </w:r>
          </w:ins>
          <w:ins w:id="110" w:author="Giulia Licocci" w:date="2023-11-02T09:10:00Z">
            <w:r w:rsidR="00E634CB">
              <w:t xml:space="preserve"> </w:t>
            </w:r>
          </w:ins>
          <w:del w:id="111" w:author="Giulia Licocci" w:date="2023-11-02T09:10:00Z">
            <w:r w:rsidR="009226E5" w:rsidDel="00E634CB">
              <w:delText xml:space="preserve"> </w:delText>
            </w:r>
          </w:del>
          <w:ins w:id="112" w:author="Giulia Licocci" w:date="2023-10-30T10:41:00Z">
            <w:r w:rsidR="00457057">
              <w:t xml:space="preserve"> </w:t>
            </w:r>
          </w:ins>
          <w:r w:rsidR="009226E5">
            <w:t xml:space="preserve">costs and </w:t>
          </w:r>
          <w:r>
            <w:t xml:space="preserve">recognise the broader benefits that </w:t>
          </w:r>
          <w:del w:id="113" w:author="Giulia Licocci" w:date="2023-10-30T10:22:00Z">
            <w:r w:rsidDel="000413A5">
              <w:delText>SVCs</w:delText>
            </w:r>
          </w:del>
          <w:ins w:id="114" w:author="Giulia Licocci" w:date="2023-11-02T09:05:00Z">
            <w:r w:rsidR="007555E5">
              <w:t>DRCE</w:t>
            </w:r>
          </w:ins>
          <w:ins w:id="115" w:author="Giulia Licocci" w:date="2023-10-30T10:22:00Z">
            <w:r w:rsidR="000413A5">
              <w:t xml:space="preserve"> </w:t>
            </w:r>
          </w:ins>
          <w:del w:id="116" w:author="Giulia Licocci" w:date="2023-11-02T09:10:00Z">
            <w:r w:rsidDel="00E634CB">
              <w:delText xml:space="preserve"> </w:delText>
            </w:r>
          </w:del>
          <w:r>
            <w:t>provide</w:t>
          </w:r>
          <w:ins w:id="117" w:author="Giulia Licocci" w:date="2023-10-30T10:41:00Z">
            <w:r w:rsidR="00457057">
              <w:t>s</w:t>
            </w:r>
          </w:ins>
          <w:r>
            <w:t xml:space="preserve"> to the grid</w:t>
          </w:r>
          <w:r w:rsidR="009226E5">
            <w:t xml:space="preserve"> while</w:t>
          </w:r>
          <w:r>
            <w:t xml:space="preserve"> encourag</w:t>
          </w:r>
          <w:r w:rsidR="009226E5">
            <w:t>ing</w:t>
          </w:r>
          <w:r>
            <w:t xml:space="preserve"> the further development and integration of offshore wind farms into the NETS.</w:t>
          </w:r>
        </w:p>
        <w:p w14:paraId="118BA949" w14:textId="7BC9C0BE" w:rsidR="00043548" w:rsidRPr="005603D9" w:rsidRDefault="00F741EC" w:rsidP="00043548">
          <w:r>
            <w:t>This</w:t>
          </w:r>
          <w:r w:rsidR="001E32A6">
            <w:t xml:space="preserve"> </w:t>
          </w:r>
          <w:r w:rsidR="00E3051E">
            <w:t>will</w:t>
          </w:r>
          <w:r w:rsidR="001E32A6">
            <w:t xml:space="preserve"> require</w:t>
          </w:r>
          <w:r w:rsidR="00E3051E">
            <w:t xml:space="preserve"> a </w:t>
          </w:r>
          <w:r w:rsidR="00C8713C">
            <w:t>minor</w:t>
          </w:r>
          <w:r w:rsidR="00E3051E">
            <w:t xml:space="preserve"> change to 14.15.80 </w:t>
          </w:r>
          <w:r w:rsidR="009C1F14">
            <w:t xml:space="preserve">of the </w:t>
          </w:r>
          <w:r>
            <w:t>C</w:t>
          </w:r>
          <w:r w:rsidR="009C1F14">
            <w:t xml:space="preserve">harging </w:t>
          </w:r>
          <w:r>
            <w:t>S</w:t>
          </w:r>
          <w:r w:rsidR="009C1F14">
            <w:t xml:space="preserve">tatement </w:t>
          </w:r>
          <w:r w:rsidR="001D5BF8">
            <w:t xml:space="preserve">to make clear that </w:t>
          </w:r>
          <w:del w:id="118" w:author="Giulia Licocci" w:date="2023-10-30T10:22:00Z">
            <w:r w:rsidR="0031561E" w:rsidDel="000413A5">
              <w:delText>SVCs</w:delText>
            </w:r>
          </w:del>
          <w:ins w:id="119" w:author="Giulia Licocci" w:date="2023-11-02T09:05:00Z">
            <w:r w:rsidR="007555E5">
              <w:t>DRCE</w:t>
            </w:r>
          </w:ins>
          <w:r w:rsidR="0031561E">
            <w:t xml:space="preserve"> </w:t>
          </w:r>
          <w:r w:rsidR="00764A42">
            <w:t xml:space="preserve">will be </w:t>
          </w:r>
          <w:r w:rsidR="00C36385">
            <w:t>excluded from the</w:t>
          </w:r>
          <w:r w:rsidR="00F01AB9">
            <w:t xml:space="preserve"> offshore circuit revenue calculation</w:t>
          </w:r>
          <w:r w:rsidR="00764A42">
            <w:t>.</w:t>
          </w:r>
          <w:r w:rsidR="00F9480B">
            <w:t xml:space="preserve"> The addition to this clause is highlighted in </w:t>
          </w:r>
          <w:r w:rsidR="00F9480B" w:rsidRPr="00F9480B">
            <w:rPr>
              <w:color w:val="FF0000"/>
            </w:rPr>
            <w:t>red</w:t>
          </w:r>
          <w:r w:rsidR="00F9480B">
            <w:t xml:space="preserve"> in the draft legal text below.</w:t>
          </w:r>
        </w:p>
      </w:sdtContent>
    </w:sdt>
    <w:p w14:paraId="35EA0DF1" w14:textId="77777777" w:rsidR="00043548" w:rsidRDefault="00043548" w:rsidP="00043548">
      <w:pPr>
        <w:pStyle w:val="Heading2"/>
      </w:pPr>
      <w:bookmarkStart w:id="120" w:name="_Toc58837633"/>
      <w:bookmarkStart w:id="121" w:name="_Toc133998494"/>
      <w:r w:rsidRPr="005603D9">
        <w:t>Draft legal text</w:t>
      </w:r>
      <w:bookmarkEnd w:id="120"/>
      <w:bookmarkEnd w:id="121"/>
      <w:r w:rsidRPr="005603D9">
        <w:t xml:space="preserve"> </w:t>
      </w:r>
    </w:p>
    <w:p w14:paraId="6743FD61" w14:textId="77777777" w:rsidR="009E4A33" w:rsidRPr="009E4A33" w:rsidRDefault="009E4A33" w:rsidP="009E4A33"/>
    <w:sdt>
      <w:sdtPr>
        <w:id w:val="-1978293373"/>
        <w:placeholder>
          <w:docPart w:val="B49964FEAEB24015B9DC811CECD3E3FB"/>
        </w:placeholder>
      </w:sdtPr>
      <w:sdtContent>
        <w:p w14:paraId="1A912FF3" w14:textId="0454B64F" w:rsidR="00EE18FA" w:rsidRDefault="002B5B6D" w:rsidP="00D24DA3">
          <w:pPr>
            <w:rPr>
              <w:b/>
              <w:bCs/>
              <w:sz w:val="22"/>
            </w:rPr>
          </w:pPr>
          <w:r>
            <w:rPr>
              <w:b/>
              <w:bCs/>
              <w:sz w:val="22"/>
            </w:rPr>
            <w:t xml:space="preserve">Offshore Circuit Expansion Factors </w:t>
          </w:r>
        </w:p>
        <w:p w14:paraId="0B05BD2B" w14:textId="3B473F41" w:rsidR="00470B5B" w:rsidRPr="005603D9" w:rsidRDefault="00EE18FA" w:rsidP="00EE18FA">
          <w:pPr>
            <w:ind w:left="1440" w:hanging="1440"/>
          </w:pPr>
          <w:proofErr w:type="gramStart"/>
          <w:r w:rsidRPr="00EE18FA">
            <w:rPr>
              <w:sz w:val="22"/>
            </w:rPr>
            <w:t>14.15.80</w:t>
          </w:r>
          <w:r>
            <w:rPr>
              <w:b/>
              <w:bCs/>
              <w:sz w:val="22"/>
            </w:rPr>
            <w:t xml:space="preserve"> </w:t>
          </w:r>
          <w:r>
            <w:t xml:space="preserve"> </w:t>
          </w:r>
          <w:r>
            <w:tab/>
          </w:r>
          <w:proofErr w:type="gramEnd"/>
          <w:r w:rsidR="00D24DA3" w:rsidRPr="00D24DA3">
            <w:t>Offshore expansion factors (£/</w:t>
          </w:r>
          <w:proofErr w:type="spellStart"/>
          <w:r w:rsidR="00D24DA3" w:rsidRPr="00D24DA3">
            <w:t>MWkm</w:t>
          </w:r>
          <w:proofErr w:type="spellEnd"/>
          <w:r w:rsidR="00D24DA3" w:rsidRPr="00D24DA3">
            <w:t xml:space="preserve">) are derived from information provided by </w:t>
          </w:r>
          <w:r w:rsidR="009A181B">
            <w:t xml:space="preserve">OFTOs </w:t>
          </w:r>
          <w:r w:rsidR="00D24DA3" w:rsidRPr="00D24DA3">
            <w:t xml:space="preserve">for each offshore circuit. Offshore expansion factors are </w:t>
          </w:r>
          <w:r w:rsidR="009A181B">
            <w:t>OFTO</w:t>
          </w:r>
          <w:r w:rsidR="00D24DA3" w:rsidRPr="00D24DA3">
            <w:t xml:space="preserve"> and circuit specific. Each </w:t>
          </w:r>
          <w:r w:rsidR="00F7425C">
            <w:t>OFTO</w:t>
          </w:r>
          <w:r w:rsidR="00D24DA3" w:rsidRPr="00D24DA3">
            <w:t xml:space="preserve"> will periodically provide, via the STC, information to derive an annual circuit revenue requirement. The offshore circuit rev</w:t>
          </w:r>
          <w:r w:rsidR="006F609F">
            <w:t>e</w:t>
          </w:r>
          <w:r w:rsidR="00D24DA3" w:rsidRPr="00D24DA3">
            <w:t xml:space="preserve">nue shall include revenues associated with the Offshore Transmission Owner’s reactive compensation equipment </w:t>
          </w:r>
          <w:r w:rsidR="00D24DA3" w:rsidRPr="006F609F">
            <w:rPr>
              <w:color w:val="FF0000"/>
            </w:rPr>
            <w:t xml:space="preserve">(excluding </w:t>
          </w:r>
          <w:del w:id="122" w:author="Giulia Licocci" w:date="2023-10-30T10:36:00Z">
            <w:r w:rsidR="00D24DA3" w:rsidRPr="006F609F" w:rsidDel="00457057">
              <w:rPr>
                <w:color w:val="FF0000"/>
              </w:rPr>
              <w:delText>SVC</w:delText>
            </w:r>
          </w:del>
          <w:ins w:id="123" w:author="Giulia Licocci" w:date="2023-11-02T09:11:00Z">
            <w:r w:rsidR="00E469EE" w:rsidRPr="00E469EE">
              <w:rPr>
                <w:rFonts w:ascii="Arial" w:hAnsi="Arial" w:cs="Arial"/>
                <w:b/>
                <w:bCs/>
                <w:sz w:val="20"/>
                <w:szCs w:val="20"/>
                <w:lang w:eastAsia="en-GB"/>
              </w:rPr>
              <w:t xml:space="preserve"> </w:t>
            </w:r>
            <w:r w:rsidR="00E469EE" w:rsidRPr="00E469EE">
              <w:rPr>
                <w:color w:val="FF0000"/>
                <w:rPrChange w:id="124" w:author="Giulia Licocci" w:date="2023-11-02T09:11:00Z">
                  <w:rPr>
                    <w:b/>
                    <w:bCs/>
                    <w:color w:val="FF0000"/>
                  </w:rPr>
                </w:rPrChange>
              </w:rPr>
              <w:t>Dynamic Reactive Compensation Equipment</w:t>
            </w:r>
          </w:ins>
          <w:r w:rsidR="00D24DA3" w:rsidRPr="006F609F">
            <w:rPr>
              <w:color w:val="FF0000"/>
            </w:rPr>
            <w:t>)</w:t>
          </w:r>
          <w:r w:rsidR="00D24DA3" w:rsidRPr="00D24DA3">
            <w:t>, harmonic filtering equipment, asset spares and HVDC converter stations.</w:t>
          </w:r>
        </w:p>
      </w:sdtContent>
    </w:sdt>
    <w:p w14:paraId="7636CEFE" w14:textId="77777777" w:rsidR="00470B5B" w:rsidRPr="005603D9" w:rsidRDefault="00470B5B" w:rsidP="005603D9">
      <w:pPr>
        <w:pStyle w:val="CA6"/>
      </w:pPr>
      <w:bookmarkStart w:id="125" w:name="_Toc133998495"/>
      <w:r w:rsidRPr="005603D9">
        <w:t>What is the impact of this change?</w:t>
      </w:r>
      <w:bookmarkEnd w:id="125"/>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5603D9" w14:paraId="09F8CA58" w14:textId="77777777" w:rsidTr="00E41D6E">
        <w:trPr>
          <w:trHeight w:hRule="exact" w:val="561"/>
        </w:trPr>
        <w:tc>
          <w:tcPr>
            <w:tcW w:w="9493" w:type="dxa"/>
            <w:gridSpan w:val="2"/>
            <w:shd w:val="clear" w:color="auto" w:fill="F26522" w:themeFill="accent1"/>
            <w:vAlign w:val="center"/>
          </w:tcPr>
          <w:p w14:paraId="2FAFE534" w14:textId="30C1B8A5" w:rsidR="00470B5B" w:rsidRPr="009A206C" w:rsidRDefault="00470B5B" w:rsidP="009A206C">
            <w:pPr>
              <w:pStyle w:val="Heading3"/>
            </w:pPr>
            <w:bookmarkStart w:id="126" w:name="_Toc133998496"/>
            <w:r w:rsidRPr="009A206C">
              <w:rPr>
                <w:color w:val="FFFFFF" w:themeColor="background1"/>
              </w:rPr>
              <w:t xml:space="preserve">Proposer’s </w:t>
            </w:r>
            <w:r w:rsidR="00153022">
              <w:rPr>
                <w:color w:val="FFFFFF" w:themeColor="background1"/>
              </w:rPr>
              <w:t>a</w:t>
            </w:r>
            <w:r w:rsidRPr="009A206C">
              <w:rPr>
                <w:color w:val="FFFFFF" w:themeColor="background1"/>
              </w:rPr>
              <w:t xml:space="preserve">ssessment against CUSC Charging Objectives  </w:t>
            </w:r>
            <w:bookmarkEnd w:id="126"/>
          </w:p>
        </w:tc>
      </w:tr>
      <w:tr w:rsidR="00470B5B" w:rsidRPr="005603D9" w14:paraId="66D4E16E" w14:textId="77777777" w:rsidTr="00E41D6E">
        <w:trPr>
          <w:trHeight w:val="397"/>
        </w:trPr>
        <w:tc>
          <w:tcPr>
            <w:tcW w:w="6478" w:type="dxa"/>
          </w:tcPr>
          <w:p w14:paraId="28774C44" w14:textId="77777777" w:rsidR="00470B5B" w:rsidRPr="00114732" w:rsidRDefault="00470B5B" w:rsidP="005603D9">
            <w:pPr>
              <w:rPr>
                <w:b/>
              </w:rPr>
            </w:pPr>
            <w:r w:rsidRPr="00114732">
              <w:rPr>
                <w:b/>
              </w:rPr>
              <w:t>Relevant Objective</w:t>
            </w:r>
          </w:p>
        </w:tc>
        <w:tc>
          <w:tcPr>
            <w:tcW w:w="3015" w:type="dxa"/>
          </w:tcPr>
          <w:p w14:paraId="03B58C52" w14:textId="77777777" w:rsidR="00470B5B" w:rsidRPr="00114732" w:rsidRDefault="00470B5B" w:rsidP="005603D9">
            <w:pPr>
              <w:rPr>
                <w:b/>
              </w:rPr>
            </w:pPr>
            <w:r w:rsidRPr="00114732">
              <w:rPr>
                <w:b/>
              </w:rPr>
              <w:t>Identified impact</w:t>
            </w:r>
          </w:p>
        </w:tc>
      </w:tr>
      <w:tr w:rsidR="00470B5B" w:rsidRPr="005603D9" w14:paraId="4C9CC008" w14:textId="77777777" w:rsidTr="00E41D6E">
        <w:trPr>
          <w:trHeight w:val="397"/>
        </w:trPr>
        <w:tc>
          <w:tcPr>
            <w:tcW w:w="6478" w:type="dxa"/>
          </w:tcPr>
          <w:p w14:paraId="0FD92948" w14:textId="77777777" w:rsidR="00470B5B" w:rsidRPr="005603D9" w:rsidRDefault="00470B5B" w:rsidP="005603D9">
            <w:r w:rsidRPr="005603D9">
              <w:t xml:space="preserve">(a) That compliance with the use of system charging methodology facilitates effective competition in the generation and supply of electricity and (so far as is consistent therewith) facilitates competition in the sale, </w:t>
            </w:r>
            <w:proofErr w:type="gramStart"/>
            <w:r w:rsidRPr="005603D9">
              <w:t>distribution</w:t>
            </w:r>
            <w:proofErr w:type="gramEnd"/>
            <w:r w:rsidRPr="005603D9">
              <w:t xml:space="preserve"> and purchase of electricity;</w:t>
            </w:r>
          </w:p>
        </w:tc>
        <w:tc>
          <w:tcPr>
            <w:tcW w:w="3015" w:type="dxa"/>
          </w:tcPr>
          <w:sdt>
            <w:sdtPr>
              <w:rPr>
                <w:rStyle w:val="Boldnormaltext"/>
              </w:rPr>
              <w:alias w:val="Impact assessment"/>
              <w:tag w:val="Impact assessment"/>
              <w:id w:val="1488983676"/>
              <w:placeholder>
                <w:docPart w:val="E3E9873C07BF446FB9B5D160D0FFF8B3"/>
              </w:placeholder>
              <w:dropDownList>
                <w:listItem w:displayText="Positive" w:value="Positive"/>
                <w:listItem w:displayText="Negative" w:value="Negative"/>
                <w:listItem w:displayText="Neutral" w:value="Neutral"/>
              </w:dropDownList>
            </w:sdtPr>
            <w:sdtContent>
              <w:p w14:paraId="6FBF8417" w14:textId="09E46475" w:rsidR="005F7701" w:rsidRDefault="00967B4E" w:rsidP="005F7701">
                <w:r>
                  <w:rPr>
                    <w:rStyle w:val="Boldnormaltext"/>
                  </w:rPr>
                  <w:t>Positive</w:t>
                </w:r>
              </w:p>
            </w:sdtContent>
          </w:sdt>
          <w:sdt>
            <w:sdtPr>
              <w:alias w:val="Insert text"/>
              <w:tag w:val="Insert text"/>
              <w:id w:val="-254058859"/>
              <w:placeholder>
                <w:docPart w:val="EB526BD6099645A79870273E5DD4503B"/>
              </w:placeholder>
            </w:sdtPr>
            <w:sdtContent>
              <w:p w14:paraId="19116D59" w14:textId="2526C1BC" w:rsidR="007F2D53" w:rsidRPr="005603D9" w:rsidRDefault="008516A1" w:rsidP="005F7701">
                <w:r>
                  <w:t xml:space="preserve">Lower </w:t>
                </w:r>
                <w:r w:rsidR="00074F38">
                  <w:t>charges</w:t>
                </w:r>
                <w:r w:rsidR="00C04713">
                  <w:t xml:space="preserve"> would reduce financial barriers for future offshore wind developers, </w:t>
                </w:r>
                <w:r w:rsidR="00E5526A">
                  <w:t xml:space="preserve">potentially enabling offshore wind to </w:t>
                </w:r>
                <w:r w:rsidR="00E5526A">
                  <w:lastRenderedPageBreak/>
                  <w:t>better compete with other sources of generation</w:t>
                </w:r>
                <w:r w:rsidR="009E2E0E">
                  <w:t>.</w:t>
                </w:r>
              </w:p>
            </w:sdtContent>
          </w:sdt>
        </w:tc>
      </w:tr>
      <w:tr w:rsidR="00470B5B" w:rsidRPr="005603D9" w14:paraId="1F4D50B9" w14:textId="77777777" w:rsidTr="00E41D6E">
        <w:trPr>
          <w:trHeight w:val="397"/>
        </w:trPr>
        <w:tc>
          <w:tcPr>
            <w:tcW w:w="6478" w:type="dxa"/>
          </w:tcPr>
          <w:p w14:paraId="347FBE6F" w14:textId="77777777" w:rsidR="00470B5B" w:rsidRPr="005603D9" w:rsidRDefault="00470B5B" w:rsidP="005603D9">
            <w:r w:rsidRPr="005603D9">
              <w:lastRenderedPageBreak/>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DefaultPlaceholder_-1854013438"/>
              </w:placeholder>
              <w:dropDownList>
                <w:listItem w:displayText="Positive" w:value="Positive"/>
                <w:listItem w:displayText="Negative" w:value="Negative"/>
                <w:listItem w:displayText="Neutral" w:value="Neutral"/>
              </w:dropDownList>
            </w:sdtPr>
            <w:sdtContent>
              <w:p w14:paraId="73FD2650" w14:textId="1C7E01FC" w:rsidR="00470B5B" w:rsidRDefault="00B45C7F" w:rsidP="005603D9">
                <w:r>
                  <w:rPr>
                    <w:rStyle w:val="Boldnormaltext"/>
                  </w:rPr>
                  <w:t>Positive</w:t>
                </w:r>
              </w:p>
            </w:sdtContent>
          </w:sdt>
          <w:sdt>
            <w:sdtPr>
              <w:alias w:val="Insert text"/>
              <w:tag w:val="Insert text"/>
              <w:id w:val="-36277221"/>
              <w:placeholder>
                <w:docPart w:val="34F03D5F7C854FF5A963ACC2CCA6A412"/>
              </w:placeholder>
            </w:sdtPr>
            <w:sdtContent>
              <w:p w14:paraId="40AC3F30" w14:textId="6FA13D72" w:rsidR="00AE2B0A" w:rsidDel="00AE2B0A" w:rsidRDefault="00B45C7F" w:rsidP="00AE2B0A">
                <w:r>
                  <w:t>OFTOs shoul</w:t>
                </w:r>
                <w:r w:rsidR="004A28BF">
                  <w:t xml:space="preserve">d bear the cost of complying with their mandatory reactive compensation requirements. </w:t>
                </w:r>
                <w:r w:rsidR="00DC363E">
                  <w:t xml:space="preserve">The proposed change will </w:t>
                </w:r>
                <w:r w:rsidR="00931419">
                  <w:t xml:space="preserve">amend the status quo and </w:t>
                </w:r>
                <w:r w:rsidR="00DC363E">
                  <w:t>ensure</w:t>
                </w:r>
                <w:r w:rsidR="00E45BF4">
                  <w:rPr>
                    <w:lang w:eastAsia="en-GB"/>
                  </w:rPr>
                  <w:t xml:space="preserve"> </w:t>
                </w:r>
                <w:r w:rsidR="005273B6">
                  <w:rPr>
                    <w:lang w:eastAsia="en-GB"/>
                  </w:rPr>
                  <w:t xml:space="preserve">that </w:t>
                </w:r>
                <w:r w:rsidR="00E45BF4">
                  <w:rPr>
                    <w:lang w:eastAsia="en-GB"/>
                  </w:rPr>
                  <w:t xml:space="preserve">charges accurately reflect the costs incurred by transmission </w:t>
                </w:r>
                <w:proofErr w:type="gramStart"/>
                <w:r w:rsidR="00E45BF4">
                  <w:rPr>
                    <w:lang w:eastAsia="en-GB"/>
                  </w:rPr>
                  <w:t>licensees</w:t>
                </w:r>
                <w:proofErr w:type="gramEnd"/>
                <w:r w:rsidR="00E45BF4" w:rsidDel="00AE2B0A">
                  <w:t xml:space="preserve"> </w:t>
                </w:r>
              </w:p>
              <w:p w14:paraId="23B985C3" w14:textId="2AE00E6F" w:rsidR="00011667" w:rsidRPr="005603D9" w:rsidRDefault="00000000" w:rsidP="00AE2B0A"/>
            </w:sdtContent>
          </w:sdt>
        </w:tc>
      </w:tr>
      <w:tr w:rsidR="00470B5B" w:rsidRPr="005603D9" w14:paraId="768EDAB2" w14:textId="77777777" w:rsidTr="00E41D6E">
        <w:trPr>
          <w:trHeight w:val="397"/>
        </w:trPr>
        <w:tc>
          <w:tcPr>
            <w:tcW w:w="6478" w:type="dxa"/>
          </w:tcPr>
          <w:p w14:paraId="741E9C99" w14:textId="77777777" w:rsidR="00470B5B" w:rsidRPr="005603D9" w:rsidRDefault="00470B5B" w:rsidP="005603D9">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E07696AE6CC44A1FA2DCFB6F17C2797C"/>
              </w:placeholder>
              <w:dropDownList>
                <w:listItem w:displayText="Positive" w:value="Positive"/>
                <w:listItem w:displayText="Negative" w:value="Negative"/>
                <w:listItem w:displayText="Neutral" w:value="Neutral"/>
              </w:dropDownList>
            </w:sdtPr>
            <w:sdtContent>
              <w:p w14:paraId="2B3EB9BB" w14:textId="1498B2F1" w:rsidR="005F7701" w:rsidRDefault="00B21B25" w:rsidP="005F7701">
                <w:r>
                  <w:rPr>
                    <w:rStyle w:val="Boldnormaltext"/>
                  </w:rPr>
                  <w:t>Neutral</w:t>
                </w:r>
              </w:p>
            </w:sdtContent>
          </w:sdt>
          <w:sdt>
            <w:sdtPr>
              <w:alias w:val="Insert text"/>
              <w:tag w:val="Insert text"/>
              <w:id w:val="-1536581747"/>
              <w:placeholder>
                <w:docPart w:val="C5F9A3C779304C688984EFB17952AD63"/>
              </w:placeholder>
            </w:sdtPr>
            <w:sdtContent>
              <w:p w14:paraId="556AA027" w14:textId="2213C0F3" w:rsidR="00470B5B" w:rsidRPr="005603D9" w:rsidRDefault="00961BC9" w:rsidP="005F7701">
                <w:r>
                  <w:t>CUSC would neither be more nor less adaptable to developments in transmission licensees’ transmission businesses</w:t>
                </w:r>
              </w:p>
            </w:sdtContent>
          </w:sdt>
        </w:tc>
      </w:tr>
      <w:tr w:rsidR="00470B5B" w:rsidRPr="005603D9" w14:paraId="6948FCE6" w14:textId="77777777" w:rsidTr="00E41D6E">
        <w:trPr>
          <w:trHeight w:val="397"/>
        </w:trPr>
        <w:tc>
          <w:tcPr>
            <w:tcW w:w="6478" w:type="dxa"/>
          </w:tcPr>
          <w:p w14:paraId="6168D965" w14:textId="77777777" w:rsidR="00470B5B" w:rsidRPr="005603D9" w:rsidRDefault="00470B5B" w:rsidP="005603D9">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A93CB0BE90E44A099DBAF77C268D4A25"/>
              </w:placeholder>
              <w:dropDownList>
                <w:listItem w:displayText="Positive" w:value="Positive"/>
                <w:listItem w:displayText="Negative" w:value="Negative"/>
                <w:listItem w:displayText="Neutral" w:value="Neutral"/>
              </w:dropDownList>
            </w:sdtPr>
            <w:sdtContent>
              <w:p w14:paraId="10CD1009" w14:textId="09CBBB50" w:rsidR="005F7701" w:rsidRDefault="00C17C30" w:rsidP="005F7701">
                <w:r>
                  <w:rPr>
                    <w:rStyle w:val="Boldnormaltext"/>
                  </w:rPr>
                  <w:t>Neutral</w:t>
                </w:r>
              </w:p>
            </w:sdtContent>
          </w:sdt>
          <w:sdt>
            <w:sdtPr>
              <w:alias w:val="Insert text"/>
              <w:tag w:val="Insert text"/>
              <w:id w:val="1574623521"/>
              <w:placeholder>
                <w:docPart w:val="FFF5DEBA23B34598B3EAD320E41CF0BE"/>
              </w:placeholder>
            </w:sdtPr>
            <w:sdtContent>
              <w:p w14:paraId="0E68E5EA" w14:textId="70AEF1BF" w:rsidR="00470B5B" w:rsidRPr="005603D9" w:rsidRDefault="00C17C30" w:rsidP="005F7701">
                <w:r>
                  <w:t>No impact</w:t>
                </w:r>
              </w:p>
            </w:sdtContent>
          </w:sdt>
        </w:tc>
      </w:tr>
      <w:tr w:rsidR="00470B5B" w:rsidRPr="005603D9" w14:paraId="5019EB18" w14:textId="77777777" w:rsidTr="00E41D6E">
        <w:trPr>
          <w:trHeight w:val="397"/>
        </w:trPr>
        <w:tc>
          <w:tcPr>
            <w:tcW w:w="6478" w:type="dxa"/>
          </w:tcPr>
          <w:p w14:paraId="301AFAEB" w14:textId="77777777" w:rsidR="00470B5B" w:rsidRPr="005603D9" w:rsidRDefault="00470B5B" w:rsidP="005603D9">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0B77AB69C45341ED87E647CA210CFA03"/>
              </w:placeholder>
              <w:dropDownList>
                <w:listItem w:displayText="Positive" w:value="Positive"/>
                <w:listItem w:displayText="Negative" w:value="Negative"/>
                <w:listItem w:displayText="Neutral" w:value="Neutral"/>
              </w:dropDownList>
            </w:sdtPr>
            <w:sdtContent>
              <w:p w14:paraId="7FAB8606" w14:textId="3FA62F41" w:rsidR="005F7701" w:rsidRDefault="00B546DC" w:rsidP="005F7701">
                <w:r>
                  <w:rPr>
                    <w:rStyle w:val="Boldnormaltext"/>
                  </w:rPr>
                  <w:t>Positive</w:t>
                </w:r>
              </w:p>
            </w:sdtContent>
          </w:sdt>
          <w:sdt>
            <w:sdtPr>
              <w:alias w:val="Insert text"/>
              <w:tag w:val="Insert text"/>
              <w:id w:val="1086035023"/>
              <w:placeholder>
                <w:docPart w:val="3CD93DBC35CD43F6B8D7471515D8130F"/>
              </w:placeholder>
            </w:sdtPr>
            <w:sdtContent>
              <w:p w14:paraId="1618CA69" w14:textId="450C83EB" w:rsidR="00470B5B" w:rsidRPr="005603D9" w:rsidRDefault="00B546DC" w:rsidP="005F7701">
                <w:r>
                  <w:t>A</w:t>
                </w:r>
                <w:r w:rsidR="00DF08EA">
                  <w:t xml:space="preserve"> more equitable</w:t>
                </w:r>
                <w:r>
                  <w:t xml:space="preserve"> allocation of costs that </w:t>
                </w:r>
                <w:r w:rsidR="00C8339D">
                  <w:t>takes better account of</w:t>
                </w:r>
                <w:r w:rsidR="00B807B3">
                  <w:t xml:space="preserve"> OFTO</w:t>
                </w:r>
                <w:r w:rsidR="00970B52">
                  <w:t>s</w:t>
                </w:r>
                <w:r w:rsidR="00B807B3">
                  <w:t xml:space="preserve"> and generators </w:t>
                </w:r>
                <w:r w:rsidR="00976A58">
                  <w:t>mandatory requirements under the GC improves</w:t>
                </w:r>
                <w:r w:rsidR="00C8339D">
                  <w:t xml:space="preserve"> the overall cost-reflectivity of the system charging methodology</w:t>
                </w:r>
                <w:r w:rsidR="00346584">
                  <w:t xml:space="preserve"> for both OFTO</w:t>
                </w:r>
                <w:r w:rsidR="00886A78">
                  <w:t>s</w:t>
                </w:r>
                <w:r w:rsidR="00346584">
                  <w:t xml:space="preserve"> and generators</w:t>
                </w:r>
                <w:r w:rsidR="00C8339D">
                  <w:t>.</w:t>
                </w:r>
              </w:p>
            </w:sdtContent>
          </w:sdt>
        </w:tc>
      </w:tr>
      <w:tr w:rsidR="00470B5B" w:rsidRPr="005603D9" w14:paraId="4002288A" w14:textId="77777777" w:rsidTr="00E41D6E">
        <w:trPr>
          <w:trHeight w:val="397"/>
        </w:trPr>
        <w:tc>
          <w:tcPr>
            <w:tcW w:w="9493" w:type="dxa"/>
            <w:gridSpan w:val="2"/>
          </w:tcPr>
          <w:p w14:paraId="0D5CE677" w14:textId="1B0787F5" w:rsidR="00470B5B" w:rsidRPr="005603D9" w:rsidRDefault="00470B5B" w:rsidP="005603D9">
            <w:r w:rsidRPr="005603D9">
              <w:t>*</w:t>
            </w:r>
            <w:r w:rsidR="00DD35C1">
              <w:t>*The Electricity Regulation referred to in objective (</w:t>
            </w:r>
            <w:r w:rsidR="006C3E1F">
              <w:t>d</w:t>
            </w:r>
            <w:r w:rsidR="00DD35C1">
              <w:t>) is Regulation (EU) 2019/943 of the European Parliament and of the Council of 5 June 2019 on the internal market for electricity (recast) as it has effect immediately before IP completion day as read with the modifications set out in the SI 2020/1006.</w:t>
            </w:r>
          </w:p>
        </w:tc>
      </w:tr>
    </w:tbl>
    <w:p w14:paraId="2DDA10A6" w14:textId="77777777" w:rsidR="00470B5B" w:rsidRPr="005603D9" w:rsidRDefault="00470B5B" w:rsidP="005603D9">
      <w:r w:rsidRPr="005603D9">
        <w:t xml:space="preserve"> </w:t>
      </w:r>
    </w:p>
    <w:p w14:paraId="479F7663" w14:textId="77777777" w:rsidR="00470B5B" w:rsidRPr="005603D9" w:rsidRDefault="00470B5B" w:rsidP="005603D9"/>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E277C2" w:rsidRPr="005603D9" w14:paraId="05F5A78B" w14:textId="77777777" w:rsidTr="009765EA">
        <w:trPr>
          <w:trHeight w:hRule="exact" w:val="861"/>
        </w:trPr>
        <w:tc>
          <w:tcPr>
            <w:tcW w:w="9493" w:type="dxa"/>
            <w:gridSpan w:val="2"/>
            <w:shd w:val="clear" w:color="auto" w:fill="F26522" w:themeFill="accent1"/>
            <w:vAlign w:val="center"/>
          </w:tcPr>
          <w:p w14:paraId="39E7A019" w14:textId="721E7290" w:rsidR="00E277C2" w:rsidRPr="005603D9" w:rsidRDefault="00153022" w:rsidP="00E277C2">
            <w:pPr>
              <w:pStyle w:val="Heading3"/>
            </w:pPr>
            <w:bookmarkStart w:id="127" w:name="_Toc58837636"/>
            <w:bookmarkStart w:id="128" w:name="_Toc58844718"/>
            <w:bookmarkStart w:id="129" w:name="_Toc133998497"/>
            <w:r w:rsidRPr="001D40E7">
              <w:rPr>
                <w:color w:val="FFFFFF" w:themeColor="background1"/>
              </w:rPr>
              <w:lastRenderedPageBreak/>
              <w:t>Proposer’s assessment of the impact of the modification on the stakeholder / consumer benefit categories</w:t>
            </w:r>
            <w:bookmarkEnd w:id="127"/>
            <w:bookmarkEnd w:id="128"/>
            <w:bookmarkEnd w:id="129"/>
          </w:p>
        </w:tc>
      </w:tr>
      <w:tr w:rsidR="00E277C2" w:rsidRPr="005603D9" w14:paraId="69CD892A" w14:textId="77777777" w:rsidTr="009765EA">
        <w:trPr>
          <w:trHeight w:val="397"/>
        </w:trPr>
        <w:tc>
          <w:tcPr>
            <w:tcW w:w="3397" w:type="dxa"/>
          </w:tcPr>
          <w:p w14:paraId="3C292569" w14:textId="77777777" w:rsidR="00E277C2" w:rsidRPr="00114732" w:rsidRDefault="00E277C2" w:rsidP="00E277C2">
            <w:pPr>
              <w:rPr>
                <w:b/>
              </w:rPr>
            </w:pPr>
            <w:r w:rsidRPr="00114732">
              <w:rPr>
                <w:b/>
              </w:rPr>
              <w:t>Stakeholder / consumer benefit categories</w:t>
            </w:r>
          </w:p>
        </w:tc>
        <w:tc>
          <w:tcPr>
            <w:tcW w:w="6096" w:type="dxa"/>
          </w:tcPr>
          <w:p w14:paraId="118D038A" w14:textId="77777777" w:rsidR="00E277C2" w:rsidRPr="00114732" w:rsidRDefault="00E277C2" w:rsidP="00E277C2">
            <w:pPr>
              <w:rPr>
                <w:b/>
              </w:rPr>
            </w:pPr>
            <w:r w:rsidRPr="00114732">
              <w:rPr>
                <w:b/>
              </w:rPr>
              <w:t>Identified impact</w:t>
            </w:r>
          </w:p>
        </w:tc>
      </w:tr>
      <w:tr w:rsidR="00E277C2" w:rsidRPr="005603D9" w14:paraId="2B825DEA" w14:textId="77777777" w:rsidTr="009765EA">
        <w:trPr>
          <w:trHeight w:val="397"/>
        </w:trPr>
        <w:tc>
          <w:tcPr>
            <w:tcW w:w="3397" w:type="dxa"/>
          </w:tcPr>
          <w:p w14:paraId="0D140DC4" w14:textId="77777777" w:rsidR="00E277C2" w:rsidRPr="005603D9" w:rsidRDefault="00E277C2" w:rsidP="00E277C2">
            <w:r w:rsidRPr="005603D9">
              <w:t>Improved safety and reliability of the system</w:t>
            </w:r>
          </w:p>
        </w:tc>
        <w:tc>
          <w:tcPr>
            <w:tcW w:w="6096" w:type="dxa"/>
          </w:tcPr>
          <w:sdt>
            <w:sdtPr>
              <w:rPr>
                <w:rStyle w:val="Boldnormaltext"/>
              </w:rPr>
              <w:alias w:val="Impact assessment"/>
              <w:tag w:val="Impact assessment"/>
              <w:id w:val="426155213"/>
              <w:placeholder>
                <w:docPart w:val="85FAA99901334E2DA9ADE624B2FB690E"/>
              </w:placeholder>
              <w:dropDownList>
                <w:listItem w:displayText="Positive" w:value="Positive"/>
                <w:listItem w:displayText="Negative" w:value="Negative"/>
                <w:listItem w:displayText="Neutral" w:value="Neutral"/>
              </w:dropDownList>
            </w:sdtPr>
            <w:sdtContent>
              <w:p w14:paraId="5560D532" w14:textId="2EF811DB" w:rsidR="00E277C2" w:rsidRDefault="0008377A" w:rsidP="00E277C2">
                <w:r>
                  <w:rPr>
                    <w:rStyle w:val="Boldnormaltext"/>
                  </w:rPr>
                  <w:t>Neutral</w:t>
                </w:r>
              </w:p>
            </w:sdtContent>
          </w:sdt>
          <w:sdt>
            <w:sdtPr>
              <w:id w:val="1093585100"/>
              <w:placeholder>
                <w:docPart w:val="DC90422861F647319C71B8AE3F226FBB"/>
              </w:placeholder>
            </w:sdtPr>
            <w:sdtContent>
              <w:p w14:paraId="30759FDB" w14:textId="4EC0DAAA" w:rsidR="00E277C2" w:rsidRPr="00ED3CD1" w:rsidRDefault="0008377A" w:rsidP="00BA3848">
                <w:pPr>
                  <w:rPr>
                    <w:color w:val="808080"/>
                  </w:rPr>
                </w:pPr>
                <w:r w:rsidRPr="00ED3CD1">
                  <w:t xml:space="preserve">No impact on safety and reliability, as the technical details of the equipment do not change.  The proposed modification is to </w:t>
                </w:r>
                <w:r w:rsidR="00040976" w:rsidRPr="00ED3CD1">
                  <w:t>the charging methodology only.</w:t>
                </w:r>
              </w:p>
            </w:sdtContent>
          </w:sdt>
        </w:tc>
      </w:tr>
      <w:tr w:rsidR="00E277C2" w:rsidRPr="005603D9" w14:paraId="54F1B44B" w14:textId="77777777" w:rsidTr="009765EA">
        <w:trPr>
          <w:trHeight w:val="397"/>
        </w:trPr>
        <w:tc>
          <w:tcPr>
            <w:tcW w:w="3397" w:type="dxa"/>
          </w:tcPr>
          <w:p w14:paraId="4359AD2E" w14:textId="77777777" w:rsidR="00E277C2" w:rsidRPr="005603D9" w:rsidRDefault="00E277C2" w:rsidP="00E277C2">
            <w:r w:rsidRPr="005603D9">
              <w:t>Lower bills than would otherwise be the case</w:t>
            </w:r>
          </w:p>
        </w:tc>
        <w:tc>
          <w:tcPr>
            <w:tcW w:w="6096" w:type="dxa"/>
          </w:tcPr>
          <w:sdt>
            <w:sdtPr>
              <w:rPr>
                <w:b/>
              </w:rPr>
              <w:alias w:val="Impact assessment"/>
              <w:tag w:val="Impact assessment"/>
              <w:id w:val="-1228303639"/>
              <w:placeholder>
                <w:docPart w:val="405D6EFA9F6543739AC12DF9A9BB0D26"/>
              </w:placeholder>
              <w:dropDownList>
                <w:listItem w:displayText="Positive" w:value="Positive"/>
                <w:listItem w:displayText="Negative" w:value="Negative"/>
                <w:listItem w:displayText="Neutral" w:value="Neutral"/>
              </w:dropDownList>
            </w:sdtPr>
            <w:sdtContent>
              <w:p w14:paraId="62558903" w14:textId="5FA2B0E0" w:rsidR="00E277C2" w:rsidRPr="00ED3CD1" w:rsidRDefault="000B12FC" w:rsidP="00E277C2">
                <w:pPr>
                  <w:rPr>
                    <w:b/>
                  </w:rPr>
                </w:pPr>
                <w:r w:rsidRPr="00ED3CD1">
                  <w:rPr>
                    <w:b/>
                  </w:rPr>
                  <w:t>Positive</w:t>
                </w:r>
              </w:p>
            </w:sdtContent>
          </w:sdt>
          <w:sdt>
            <w:sdtPr>
              <w:id w:val="130373928"/>
              <w:placeholder>
                <w:docPart w:val="DC90422861F647319C71B8AE3F226FBB"/>
              </w:placeholder>
            </w:sdtPr>
            <w:sdtContent>
              <w:p w14:paraId="325226B0" w14:textId="04567570" w:rsidR="004A43AE" w:rsidRPr="00ED3CD1" w:rsidRDefault="00BC6E1A" w:rsidP="004A43AE">
                <w:del w:id="130" w:author="Giulia Licocci" w:date="2023-10-30T10:36:00Z">
                  <w:r w:rsidRPr="00ED3CD1" w:rsidDel="00457057">
                    <w:delText>SVC</w:delText>
                  </w:r>
                </w:del>
                <w:ins w:id="131" w:author="Giulia Licocci" w:date="2023-11-02T09:05:00Z">
                  <w:r w:rsidR="007555E5">
                    <w:t>DRCE</w:t>
                  </w:r>
                </w:ins>
                <w:r w:rsidRPr="00ED3CD1">
                  <w:t xml:space="preserve"> costs will no longer be part of </w:t>
                </w:r>
                <w:r w:rsidR="00444212" w:rsidRPr="00ED3CD1">
                  <w:t xml:space="preserve">the offshore local circuit tariff </w:t>
                </w:r>
                <w:r w:rsidR="00D201BA" w:rsidRPr="00ED3CD1">
                  <w:t>borne by the developer</w:t>
                </w:r>
                <w:r w:rsidR="00DD5415" w:rsidRPr="00ED3CD1">
                  <w:t xml:space="preserve">. </w:t>
                </w:r>
                <w:r w:rsidR="00535EB9" w:rsidRPr="00ED3CD1">
                  <w:t>Since offshore wind projects participate in the Contracts for Difference (</w:t>
                </w:r>
                <w:proofErr w:type="spellStart"/>
                <w:r w:rsidR="00535EB9" w:rsidRPr="00ED3CD1">
                  <w:t>CfD</w:t>
                </w:r>
                <w:proofErr w:type="spellEnd"/>
                <w:r w:rsidR="00535EB9" w:rsidRPr="00ED3CD1">
                  <w:t xml:space="preserve">) scheme, which provides a long-term guarantee on price per MWh, these savings have the potential to reduce the </w:t>
                </w:r>
                <w:proofErr w:type="spellStart"/>
                <w:r w:rsidR="00535EB9" w:rsidRPr="00ED3CD1">
                  <w:t>CfD</w:t>
                </w:r>
                <w:proofErr w:type="spellEnd"/>
                <w:r w:rsidR="00535EB9" w:rsidRPr="00ED3CD1">
                  <w:t xml:space="preserve"> price by an amount equal to the annual saving.  </w:t>
                </w:r>
              </w:p>
              <w:p w14:paraId="18C8039C" w14:textId="6891E96C" w:rsidR="00E277C2" w:rsidRPr="00ED3CD1" w:rsidRDefault="00F76826" w:rsidP="004A43AE">
                <w:del w:id="132" w:author="Giulia Licocci" w:date="2023-10-30T10:41:00Z">
                  <w:r w:rsidRPr="00ED3CD1" w:rsidDel="00457057">
                    <w:delText xml:space="preserve">The </w:delText>
                  </w:r>
                </w:del>
                <w:del w:id="133" w:author="Giulia Licocci" w:date="2023-10-30T10:36:00Z">
                  <w:r w:rsidRPr="00ED3CD1" w:rsidDel="00457057">
                    <w:delText>SVC</w:delText>
                  </w:r>
                </w:del>
                <w:ins w:id="134" w:author="Giulia Licocci" w:date="2023-11-02T09:05:00Z">
                  <w:r w:rsidR="007555E5">
                    <w:t>DRCE</w:t>
                  </w:r>
                </w:ins>
                <w:r w:rsidRPr="00ED3CD1">
                  <w:t xml:space="preserve"> will be paid for in a socialised way through wider </w:t>
                </w:r>
                <w:proofErr w:type="spellStart"/>
                <w:r w:rsidRPr="00ED3CD1">
                  <w:t>TNUoS</w:t>
                </w:r>
                <w:proofErr w:type="spellEnd"/>
                <w:r w:rsidRPr="00ED3CD1">
                  <w:t xml:space="preserve"> charges, and therefore </w:t>
                </w:r>
                <w:r w:rsidR="00DD68DE" w:rsidRPr="00ED3CD1">
                  <w:t xml:space="preserve">this will lead to a </w:t>
                </w:r>
                <w:r w:rsidR="00A96E72" w:rsidRPr="00ED3CD1">
                  <w:t>minimal</w:t>
                </w:r>
                <w:r w:rsidR="00DD68DE" w:rsidRPr="00ED3CD1">
                  <w:t xml:space="preserve"> increase in charges for transmission-connected customers.</w:t>
                </w:r>
              </w:p>
              <w:p w14:paraId="00659AD6" w14:textId="7335FEE4" w:rsidR="00DD68DE" w:rsidRPr="00ED3CD1" w:rsidRDefault="000B12FC" w:rsidP="004A43AE">
                <w:r w:rsidRPr="00ED3CD1">
                  <w:t xml:space="preserve">Due to the </w:t>
                </w:r>
                <w:r w:rsidR="00535EB9" w:rsidRPr="00ED3CD1">
                  <w:t xml:space="preserve">potential impact on </w:t>
                </w:r>
                <w:proofErr w:type="spellStart"/>
                <w:r w:rsidR="00535EB9" w:rsidRPr="00ED3CD1">
                  <w:t>CfD</w:t>
                </w:r>
                <w:proofErr w:type="spellEnd"/>
                <w:r w:rsidR="00535EB9" w:rsidRPr="00ED3CD1">
                  <w:t xml:space="preserve"> prices</w:t>
                </w:r>
                <w:r w:rsidRPr="00ED3CD1">
                  <w:t>, it is expected that there will be a net small positive impact to consumers.</w:t>
                </w:r>
              </w:p>
            </w:sdtContent>
          </w:sdt>
        </w:tc>
      </w:tr>
      <w:tr w:rsidR="00E277C2" w:rsidRPr="005603D9" w14:paraId="78F17A9D" w14:textId="77777777" w:rsidTr="009765EA">
        <w:trPr>
          <w:trHeight w:val="397"/>
        </w:trPr>
        <w:tc>
          <w:tcPr>
            <w:tcW w:w="3397" w:type="dxa"/>
          </w:tcPr>
          <w:p w14:paraId="579E960F" w14:textId="77777777" w:rsidR="00E277C2" w:rsidRPr="005603D9" w:rsidRDefault="00E277C2" w:rsidP="00E277C2">
            <w:r w:rsidRPr="005603D9">
              <w:t>Benefits for society as a whole</w:t>
            </w:r>
          </w:p>
        </w:tc>
        <w:tc>
          <w:tcPr>
            <w:tcW w:w="6096" w:type="dxa"/>
          </w:tcPr>
          <w:sdt>
            <w:sdtPr>
              <w:rPr>
                <w:rStyle w:val="Boldnormaltext"/>
              </w:rPr>
              <w:alias w:val="Impact assessment"/>
              <w:tag w:val="Impact assessment"/>
              <w:id w:val="1947185236"/>
              <w:placeholder>
                <w:docPart w:val="7F18F6DE7D41484DB9E614EA7F2A703F"/>
              </w:placeholder>
              <w:dropDownList>
                <w:listItem w:displayText="Positive" w:value="Positive"/>
                <w:listItem w:displayText="Negative" w:value="Negative"/>
                <w:listItem w:displayText="Neutral" w:value="Neutral"/>
              </w:dropDownList>
            </w:sdtPr>
            <w:sdtContent>
              <w:p w14:paraId="5EA20DE0" w14:textId="344D50C5" w:rsidR="001E335B" w:rsidRDefault="00CD21EC" w:rsidP="001E335B">
                <w:r>
                  <w:rPr>
                    <w:rStyle w:val="Boldnormaltext"/>
                  </w:rPr>
                  <w:t>Positive</w:t>
                </w:r>
              </w:p>
            </w:sdtContent>
          </w:sdt>
          <w:sdt>
            <w:sdtPr>
              <w:rPr>
                <w:rStyle w:val="Boldnormaltext"/>
                <w:sz w:val="20"/>
              </w:rPr>
              <w:id w:val="1400941745"/>
              <w:placeholder>
                <w:docPart w:val="C9AA26900A164F719FCA5C6A59FB8864"/>
              </w:placeholder>
            </w:sdtPr>
            <w:sdtContent>
              <w:p w14:paraId="007DE61C" w14:textId="7B70AE7F" w:rsidR="00E277C2" w:rsidRPr="0065059E" w:rsidRDefault="00CD21EC" w:rsidP="001E335B">
                <w:pPr>
                  <w:rPr>
                    <w:rStyle w:val="Boldnormaltext"/>
                    <w:b w:val="0"/>
                  </w:rPr>
                </w:pPr>
                <w:r w:rsidRPr="00ED3CD1">
                  <w:t xml:space="preserve">Lower </w:t>
                </w:r>
                <w:r w:rsidR="00F36780" w:rsidRPr="00ED3CD1">
                  <w:t xml:space="preserve">costs means that offshore wind farms are likely to be more competitive overall, and therefore </w:t>
                </w:r>
                <w:r w:rsidR="008D48ED" w:rsidRPr="00ED3CD1">
                  <w:t xml:space="preserve">more likely to be developed and connect.  This can contribute towards the UK meeting its </w:t>
                </w:r>
                <w:r w:rsidR="00535EB9" w:rsidRPr="00ED3CD1">
                  <w:t>5</w:t>
                </w:r>
                <w:r w:rsidR="005B7511" w:rsidRPr="00ED3CD1">
                  <w:t>0GW offshore wind by 2030</w:t>
                </w:r>
                <w:r w:rsidR="005B7511">
                  <w:rPr>
                    <w:color w:val="808080"/>
                    <w:sz w:val="20"/>
                  </w:rPr>
                  <w:t>.</w:t>
                </w:r>
                <w:r w:rsidRPr="00CD21EC">
                  <w:rPr>
                    <w:rStyle w:val="Boldnormaltext"/>
                    <w:rFonts w:asciiTheme="minorHAnsi" w:hAnsiTheme="minorHAnsi"/>
                    <w:b w:val="0"/>
                    <w:color w:val="808080"/>
                    <w:sz w:val="20"/>
                  </w:rPr>
                  <w:t xml:space="preserve"> </w:t>
                </w:r>
              </w:p>
            </w:sdtContent>
          </w:sdt>
        </w:tc>
      </w:tr>
      <w:tr w:rsidR="001E335B" w:rsidRPr="005603D9" w14:paraId="3300CB6A" w14:textId="77777777" w:rsidTr="00ED3CD1">
        <w:trPr>
          <w:trHeight w:val="2350"/>
        </w:trPr>
        <w:tc>
          <w:tcPr>
            <w:tcW w:w="3397" w:type="dxa"/>
          </w:tcPr>
          <w:p w14:paraId="62F9CCF3" w14:textId="77777777" w:rsidR="001E335B" w:rsidRPr="005603D9" w:rsidRDefault="001E335B" w:rsidP="001E335B">
            <w:r w:rsidRPr="005603D9">
              <w:t>Reduced environmental damage</w:t>
            </w:r>
          </w:p>
        </w:tc>
        <w:tc>
          <w:tcPr>
            <w:tcW w:w="6096" w:type="dxa"/>
          </w:tcPr>
          <w:sdt>
            <w:sdtPr>
              <w:rPr>
                <w:rStyle w:val="Boldnormaltext"/>
              </w:rPr>
              <w:alias w:val="Impact assessment"/>
              <w:tag w:val="Impact assessment"/>
              <w:id w:val="1622806143"/>
              <w:placeholder>
                <w:docPart w:val="587E47C9D8EF406091F6CA0F3C8EF8C6"/>
              </w:placeholder>
              <w:dropDownList>
                <w:listItem w:displayText="Positive" w:value="Positive"/>
                <w:listItem w:displayText="Negative" w:value="Negative"/>
                <w:listItem w:displayText="Neutral" w:value="Neutral"/>
              </w:dropDownList>
            </w:sdtPr>
            <w:sdtContent>
              <w:p w14:paraId="791D0757" w14:textId="7EB28BA9" w:rsidR="001E335B" w:rsidRDefault="00285DE6" w:rsidP="001E335B">
                <w:r>
                  <w:rPr>
                    <w:rStyle w:val="Boldnormaltext"/>
                  </w:rPr>
                  <w:t>Positive</w:t>
                </w:r>
              </w:p>
            </w:sdtContent>
          </w:sdt>
          <w:sdt>
            <w:sdtPr>
              <w:rPr>
                <w:rStyle w:val="Boldnormaltext"/>
                <w:b w:val="0"/>
                <w:sz w:val="20"/>
              </w:rPr>
              <w:id w:val="1242526806"/>
              <w:placeholder>
                <w:docPart w:val="81112EFFF11C4B59B23CCD8D24797B8F"/>
              </w:placeholder>
            </w:sdtPr>
            <w:sdtContent>
              <w:p w14:paraId="07CBDD98" w14:textId="670D133A" w:rsidR="001E335B" w:rsidRPr="00E70251" w:rsidRDefault="00D8752F" w:rsidP="001E335B">
                <w:pPr>
                  <w:rPr>
                    <w:rStyle w:val="Boldnormaltext"/>
                  </w:rPr>
                </w:pPr>
                <w:r w:rsidRPr="00ED3CD1">
                  <w:t>Lower costs mean that offshore wind farms are likely to be more competitive overall, hence potentially displacing more fossil fuel generation more quickly.</w:t>
                </w:r>
                <w:r w:rsidR="00BE3695" w:rsidRPr="00ED3CD1">
                  <w:t xml:space="preserve"> This reduces the carbon in the grid, enabling de-carbonisation of the electricity system to happen more quickly.</w:t>
                </w:r>
              </w:p>
            </w:sdtContent>
          </w:sdt>
        </w:tc>
      </w:tr>
      <w:tr w:rsidR="001E335B" w:rsidRPr="005603D9" w14:paraId="4EBA1489" w14:textId="77777777" w:rsidTr="009765EA">
        <w:trPr>
          <w:trHeight w:val="397"/>
        </w:trPr>
        <w:tc>
          <w:tcPr>
            <w:tcW w:w="3397" w:type="dxa"/>
          </w:tcPr>
          <w:p w14:paraId="40886804" w14:textId="77777777" w:rsidR="001E335B" w:rsidRPr="005603D9" w:rsidRDefault="001E335B" w:rsidP="001E335B">
            <w:r w:rsidRPr="005603D9">
              <w:t>Improved quality of service</w:t>
            </w:r>
          </w:p>
        </w:tc>
        <w:tc>
          <w:tcPr>
            <w:tcW w:w="6096" w:type="dxa"/>
          </w:tcPr>
          <w:sdt>
            <w:sdtPr>
              <w:rPr>
                <w:rStyle w:val="Boldnormaltext"/>
              </w:rPr>
              <w:alias w:val="Impact assessment"/>
              <w:tag w:val="Impact assessment"/>
              <w:id w:val="-491413719"/>
              <w:placeholder>
                <w:docPart w:val="65D54C4C95E94B67BFD24137A8D8874F"/>
              </w:placeholder>
              <w:dropDownList>
                <w:listItem w:displayText="Positive" w:value="Positive"/>
                <w:listItem w:displayText="Negative" w:value="Negative"/>
                <w:listItem w:displayText="Neutral" w:value="Neutral"/>
              </w:dropDownList>
            </w:sdtPr>
            <w:sdtContent>
              <w:p w14:paraId="4C0B385F" w14:textId="478C6BA9" w:rsidR="001E335B" w:rsidRPr="00ED3CD1" w:rsidRDefault="00094B66" w:rsidP="001E335B">
                <w:pPr>
                  <w:rPr>
                    <w:rStyle w:val="Boldnormaltext"/>
                  </w:rPr>
                </w:pPr>
                <w:r w:rsidRPr="00ED3CD1">
                  <w:rPr>
                    <w:rStyle w:val="Boldnormaltext"/>
                  </w:rPr>
                  <w:t>Positive</w:t>
                </w:r>
              </w:p>
            </w:sdtContent>
          </w:sdt>
          <w:sdt>
            <w:sdtPr>
              <w:rPr>
                <w:color w:val="808080"/>
                <w:sz w:val="20"/>
              </w:rPr>
              <w:id w:val="1382827864"/>
              <w:placeholder>
                <w:docPart w:val="8064AAACC19C4DA5B1B096FB20D131EA"/>
              </w:placeholder>
            </w:sdtPr>
            <w:sdtContent>
              <w:p w14:paraId="7AE8C427" w14:textId="2F7442D9" w:rsidR="001E335B" w:rsidRPr="0065059E" w:rsidRDefault="00E0454E" w:rsidP="001E335B">
                <w:pPr>
                  <w:rPr>
                    <w:b/>
                    <w:color w:val="808080"/>
                  </w:rPr>
                </w:pPr>
                <w:r w:rsidRPr="00ED3CD1">
                  <w:t>L</w:t>
                </w:r>
                <w:r w:rsidR="008C45A0" w:rsidRPr="00ED3CD1">
                  <w:t>ess</w:t>
                </w:r>
                <w:r w:rsidRPr="00ED3CD1">
                  <w:t xml:space="preserve"> cost for offshore wind farms </w:t>
                </w:r>
                <w:r w:rsidR="004F6795" w:rsidRPr="00ED3CD1">
                  <w:t>is likely to</w:t>
                </w:r>
                <w:r w:rsidR="00640AC4" w:rsidRPr="00ED3CD1">
                  <w:t xml:space="preserve"> lead to an</w:t>
                </w:r>
                <w:r w:rsidR="004F6795" w:rsidRPr="00ED3CD1">
                  <w:t xml:space="preserve"> increase </w:t>
                </w:r>
                <w:r w:rsidR="00640AC4" w:rsidRPr="00ED3CD1">
                  <w:t xml:space="preserve">in </w:t>
                </w:r>
                <w:r w:rsidRPr="00ED3CD1">
                  <w:t xml:space="preserve">the number of projects that </w:t>
                </w:r>
                <w:r w:rsidR="003A6615" w:rsidRPr="00ED3CD1">
                  <w:t xml:space="preserve">will </w:t>
                </w:r>
                <w:r w:rsidRPr="00ED3CD1">
                  <w:t xml:space="preserve">be undertaken in GB, thus </w:t>
                </w:r>
                <w:r w:rsidR="00506117" w:rsidRPr="00ED3CD1">
                  <w:t xml:space="preserve">generating </w:t>
                </w:r>
                <w:r w:rsidRPr="00ED3CD1">
                  <w:t>more jobs to facilitate these projects</w:t>
                </w:r>
                <w:r w:rsidR="00725214" w:rsidRPr="00ED3CD1">
                  <w:t>.</w:t>
                </w:r>
                <w:r w:rsidR="00725214">
                  <w:rPr>
                    <w:color w:val="808080"/>
                    <w:sz w:val="20"/>
                  </w:rPr>
                  <w:t xml:space="preserve"> </w:t>
                </w:r>
              </w:p>
            </w:sdtContent>
          </w:sdt>
        </w:tc>
      </w:tr>
    </w:tbl>
    <w:p w14:paraId="567DDC76" w14:textId="77777777" w:rsidR="00470B5B" w:rsidRPr="005603D9" w:rsidRDefault="00470B5B" w:rsidP="005603D9">
      <w:r w:rsidRPr="005603D9">
        <w:tab/>
      </w:r>
    </w:p>
    <w:p w14:paraId="357F6D11" w14:textId="77777777" w:rsidR="00470B5B" w:rsidRPr="005603D9" w:rsidRDefault="00470B5B" w:rsidP="009A206C">
      <w:pPr>
        <w:pStyle w:val="CA4"/>
      </w:pPr>
      <w:bookmarkStart w:id="135" w:name="_Toc133998498"/>
      <w:r w:rsidRPr="005603D9">
        <w:lastRenderedPageBreak/>
        <w:t>When will this change take place?</w:t>
      </w:r>
      <w:bookmarkEnd w:id="135"/>
    </w:p>
    <w:p w14:paraId="1C0D9F24" w14:textId="1A65C179" w:rsidR="00470B5B" w:rsidRDefault="00470B5B" w:rsidP="00E47B59">
      <w:pPr>
        <w:pStyle w:val="Heading3"/>
      </w:pPr>
      <w:bookmarkStart w:id="136" w:name="_Toc133998499"/>
      <w:r w:rsidRPr="009A206C">
        <w:t>Implementation date</w:t>
      </w:r>
      <w:bookmarkEnd w:id="136"/>
    </w:p>
    <w:sdt>
      <w:sdtPr>
        <w:alias w:val="Insert text"/>
        <w:tag w:val="Insert text"/>
        <w:id w:val="975099323"/>
        <w:placeholder>
          <w:docPart w:val="BC3798F3FDD246F4A0587995E8EE0170"/>
        </w:placeholder>
      </w:sdtPr>
      <w:sdtContent>
        <w:p w14:paraId="1213CF95" w14:textId="27B28699" w:rsidR="00114732" w:rsidRPr="005603D9" w:rsidRDefault="0053384C" w:rsidP="005603D9">
          <w:r>
            <w:t xml:space="preserve">1 </w:t>
          </w:r>
          <w:r w:rsidR="004C270C">
            <w:t xml:space="preserve">April </w:t>
          </w:r>
          <w:r>
            <w:t>2024</w:t>
          </w:r>
        </w:p>
      </w:sdtContent>
    </w:sdt>
    <w:p w14:paraId="519EF687" w14:textId="5C61CED1" w:rsidR="00470B5B" w:rsidRPr="009A206C" w:rsidRDefault="00470B5B" w:rsidP="009A206C">
      <w:pPr>
        <w:pStyle w:val="Heading3"/>
      </w:pPr>
      <w:bookmarkStart w:id="137" w:name="_Toc133998500"/>
      <w:r w:rsidRPr="009A206C">
        <w:t>Date decision required by</w:t>
      </w:r>
      <w:bookmarkEnd w:id="137"/>
      <w:r w:rsidR="00AD2A89">
        <w:t xml:space="preserve"> </w:t>
      </w:r>
    </w:p>
    <w:sdt>
      <w:sdtPr>
        <w:alias w:val="Insert text"/>
        <w:tag w:val="Insert text"/>
        <w:id w:val="-2033334967"/>
        <w:placeholder>
          <w:docPart w:val="3895C0F0C2AA44418E008E33A7F4ABCE"/>
        </w:placeholder>
      </w:sdtPr>
      <w:sdtContent>
        <w:p w14:paraId="006525C8" w14:textId="1BE340D7" w:rsidR="00114732" w:rsidRPr="005603D9" w:rsidRDefault="003761CA" w:rsidP="005603D9">
          <w:r>
            <w:t>20 January 2024</w:t>
          </w:r>
        </w:p>
      </w:sdtContent>
    </w:sdt>
    <w:p w14:paraId="5B9DAE01" w14:textId="693CE862" w:rsidR="00470B5B" w:rsidRPr="009A206C" w:rsidRDefault="00470B5B" w:rsidP="009A206C">
      <w:pPr>
        <w:pStyle w:val="Heading3"/>
      </w:pPr>
      <w:bookmarkStart w:id="138" w:name="_Toc133998501"/>
      <w:r w:rsidRPr="009A206C">
        <w:t>Implementation approach</w:t>
      </w:r>
      <w:bookmarkEnd w:id="138"/>
    </w:p>
    <w:sdt>
      <w:sdtPr>
        <w:alias w:val="Insert text"/>
        <w:tag w:val="Insert text"/>
        <w:id w:val="-1959724088"/>
        <w:placeholder>
          <w:docPart w:val="5470A20C224E4E6089D509939FA49E7C"/>
        </w:placeholder>
      </w:sdtPr>
      <w:sdtContent>
        <w:p w14:paraId="1F699471" w14:textId="68692760" w:rsidR="00114732" w:rsidRDefault="00F54BE5" w:rsidP="005603D9">
          <w:r w:rsidRPr="00F54BE5">
            <w:t xml:space="preserve"> </w:t>
          </w:r>
          <w:r>
            <w:t xml:space="preserve">No </w:t>
          </w:r>
          <w:r w:rsidRPr="00F54BE5">
            <w:t>systems or processes will need to change as a result of this proposal</w:t>
          </w:r>
        </w:p>
      </w:sdtContent>
    </w:sdt>
    <w:p w14:paraId="0130F342" w14:textId="0B54AEF7" w:rsidR="00CA5691" w:rsidRDefault="00CA5691" w:rsidP="00CA5691">
      <w:pPr>
        <w:pStyle w:val="Heading3"/>
      </w:pPr>
      <w:bookmarkStart w:id="139" w:name="_Toc133998502"/>
      <w:r>
        <w:t>Proposer’s justification for governance route</w:t>
      </w:r>
      <w:bookmarkEnd w:id="139"/>
    </w:p>
    <w:p w14:paraId="7BE56C2F" w14:textId="1E018B9F" w:rsidR="00966DF4" w:rsidRDefault="004B2DC2" w:rsidP="00966DF4">
      <w:r>
        <w:rPr>
          <w:lang w:eastAsia="en-GB"/>
        </w:rPr>
        <w:t xml:space="preserve">Governance route: </w:t>
      </w:r>
      <w:sdt>
        <w:sdtPr>
          <w:alias w:val="Governance Route"/>
          <w:id w:val="-1198841383"/>
          <w:placeholder>
            <w:docPart w:val="F39D98ADD1CC4E26A202DAFACAE6768B"/>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004C270C">
            <w:t>Standard Governance modification to proceed to Code Administrator Consultation</w:t>
          </w:r>
        </w:sdtContent>
      </w:sdt>
    </w:p>
    <w:sdt>
      <w:sdtPr>
        <w:alias w:val="Insert text"/>
        <w:tag w:val="Insert text"/>
        <w:id w:val="-200634799"/>
        <w:placeholder>
          <w:docPart w:val="91961FCE61FA4935B2AF6786E0EB5C24"/>
        </w:placeholder>
      </w:sdtPr>
      <w:sdtContent>
        <w:p w14:paraId="5B5FECC4" w14:textId="751E56BF" w:rsidR="003544AA" w:rsidRPr="003544AA" w:rsidRDefault="0065242E" w:rsidP="003544AA">
          <w:r>
            <w:t xml:space="preserve">We expect this modification proposal will not be </w:t>
          </w:r>
          <w:r w:rsidR="009A7CD5">
            <w:t xml:space="preserve">assessed as </w:t>
          </w:r>
          <w:r>
            <w:t xml:space="preserve">urgent. </w:t>
          </w:r>
          <w:r w:rsidR="003544AA">
            <w:t xml:space="preserve">Given the fully developed solution proposed, we believe that this CUSC modification should fall under </w:t>
          </w:r>
          <w:r w:rsidR="009A7CD5" w:rsidRPr="009A7CD5">
            <w:t>Standard Governance modification to proceed to Code Administrator Consultation</w:t>
          </w:r>
          <w:r w:rsidR="009A7CD5">
            <w:t>.</w:t>
          </w:r>
        </w:p>
        <w:p w14:paraId="145A03FB" w14:textId="0A0B11F8" w:rsidR="006C2553" w:rsidRPr="00C02D56" w:rsidDel="00452D0F" w:rsidRDefault="00000000" w:rsidP="006C2553">
          <w:pPr>
            <w:rPr>
              <w:del w:id="140" w:author="Shazia Akhtar (ESO)" w:date="2023-08-17T15:20:00Z"/>
              <w:color w:val="808080"/>
            </w:rPr>
          </w:pPr>
        </w:p>
      </w:sdtContent>
    </w:sdt>
    <w:p w14:paraId="084A8C78" w14:textId="77777777" w:rsidR="00470B5B" w:rsidRPr="005603D9" w:rsidRDefault="00470B5B" w:rsidP="009A206C">
      <w:pPr>
        <w:pStyle w:val="CA5"/>
      </w:pPr>
      <w:bookmarkStart w:id="141" w:name="_Workgroup_Consultation_1"/>
      <w:bookmarkStart w:id="142" w:name="_Toc133998503"/>
      <w:bookmarkEnd w:id="141"/>
      <w:r w:rsidRPr="005603D9">
        <w:t>Interactions</w:t>
      </w:r>
      <w:bookmarkEnd w:id="14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6277ED">
        <w:tc>
          <w:tcPr>
            <w:tcW w:w="2371" w:type="dxa"/>
          </w:tcPr>
          <w:p w14:paraId="407E141C" w14:textId="587FC4E0" w:rsidR="00C53337" w:rsidRDefault="00000000" w:rsidP="00950875">
            <w:sdt>
              <w:sdtPr>
                <w:id w:val="716236982"/>
                <w14:checkbox>
                  <w14:checked w14:val="0"/>
                  <w14:checkedState w14:val="2612" w14:font="MS Gothic"/>
                  <w14:uncheckedState w14:val="2610" w14:font="MS Gothic"/>
                </w14:checkbox>
              </w:sdtPr>
              <w:sdtContent>
                <w:r w:rsidR="00950875">
                  <w:rPr>
                    <w:rFonts w:ascii="MS Gothic" w:eastAsia="MS Gothic" w:hAnsi="MS Gothic" w:hint="eastAsia"/>
                  </w:rPr>
                  <w:t>☐</w:t>
                </w:r>
              </w:sdtContent>
            </w:sdt>
            <w:r w:rsidR="00950875">
              <w:t>Grid Code</w:t>
            </w:r>
          </w:p>
        </w:tc>
        <w:tc>
          <w:tcPr>
            <w:tcW w:w="2371" w:type="dxa"/>
          </w:tcPr>
          <w:p w14:paraId="3FD65063" w14:textId="097D8F1B" w:rsidR="00C53337" w:rsidRDefault="00000000" w:rsidP="00950875">
            <w:sdt>
              <w:sdtPr>
                <w:id w:val="1818607573"/>
                <w14:checkbox>
                  <w14:checked w14:val="0"/>
                  <w14:checkedState w14:val="2612" w14:font="MS Gothic"/>
                  <w14:uncheckedState w14:val="2610" w14:font="MS Gothic"/>
                </w14:checkbox>
              </w:sdtPr>
              <w:sdtContent>
                <w:r w:rsidR="00866060">
                  <w:rPr>
                    <w:rFonts w:ascii="MS Gothic" w:eastAsia="MS Gothic" w:hAnsi="MS Gothic" w:hint="eastAsia"/>
                  </w:rPr>
                  <w:t>☐</w:t>
                </w:r>
              </w:sdtContent>
            </w:sdt>
            <w:r w:rsidR="00866060">
              <w:t>BSC</w:t>
            </w:r>
          </w:p>
        </w:tc>
        <w:tc>
          <w:tcPr>
            <w:tcW w:w="2372" w:type="dxa"/>
          </w:tcPr>
          <w:p w14:paraId="1BD6B41E" w14:textId="6B0DFCB8" w:rsidR="00C53337" w:rsidRDefault="00000000" w:rsidP="00950875">
            <w:sdt>
              <w:sdtPr>
                <w:id w:val="455062906"/>
                <w14:checkbox>
                  <w14:checked w14:val="0"/>
                  <w14:checkedState w14:val="2612" w14:font="MS Gothic"/>
                  <w14:uncheckedState w14:val="2610" w14:font="MS Gothic"/>
                </w14:checkbox>
              </w:sdtPr>
              <w:sdtContent>
                <w:r w:rsidR="00866060">
                  <w:rPr>
                    <w:rFonts w:ascii="MS Gothic" w:eastAsia="MS Gothic" w:hAnsi="MS Gothic" w:hint="eastAsia"/>
                  </w:rPr>
                  <w:t>☐</w:t>
                </w:r>
              </w:sdtContent>
            </w:sdt>
            <w:r w:rsidR="00866060">
              <w:t>STC</w:t>
            </w:r>
          </w:p>
        </w:tc>
        <w:tc>
          <w:tcPr>
            <w:tcW w:w="2372" w:type="dxa"/>
          </w:tcPr>
          <w:p w14:paraId="16C8A7AF" w14:textId="5DC4781C" w:rsidR="00C53337" w:rsidRDefault="00000000" w:rsidP="00950875">
            <w:sdt>
              <w:sdtPr>
                <w:id w:val="-99870426"/>
                <w14:checkbox>
                  <w14:checked w14:val="0"/>
                  <w14:checkedState w14:val="2612" w14:font="MS Gothic"/>
                  <w14:uncheckedState w14:val="2610" w14:font="MS Gothic"/>
                </w14:checkbox>
              </w:sdtPr>
              <w:sdtContent>
                <w:r w:rsidR="00C53337">
                  <w:rPr>
                    <w:rFonts w:ascii="MS Gothic" w:eastAsia="MS Gothic" w:hAnsi="MS Gothic" w:hint="eastAsia"/>
                  </w:rPr>
                  <w:t>☐</w:t>
                </w:r>
              </w:sdtContent>
            </w:sdt>
            <w:r w:rsidR="00C53337">
              <w:t>SQSS</w:t>
            </w:r>
          </w:p>
        </w:tc>
      </w:tr>
      <w:tr w:rsidR="00950875" w14:paraId="05C72C91" w14:textId="77777777" w:rsidTr="006277ED">
        <w:tc>
          <w:tcPr>
            <w:tcW w:w="2371" w:type="dxa"/>
          </w:tcPr>
          <w:p w14:paraId="0E04F46C" w14:textId="754770CC" w:rsidR="00950875" w:rsidRDefault="00000000" w:rsidP="00950875">
            <w:sdt>
              <w:sdtPr>
                <w:id w:val="-1406058644"/>
                <w14:checkbox>
                  <w14:checked w14:val="0"/>
                  <w14:checkedState w14:val="2612" w14:font="MS Gothic"/>
                  <w14:uncheckedState w14:val="2610" w14:font="MS Gothic"/>
                </w14:checkbox>
              </w:sdtPr>
              <w:sdtContent>
                <w:r w:rsidR="006277ED">
                  <w:rPr>
                    <w:rFonts w:ascii="MS Gothic" w:eastAsia="MS Gothic" w:hAnsi="MS Gothic" w:hint="eastAsia"/>
                  </w:rPr>
                  <w:t>☐</w:t>
                </w:r>
              </w:sdtContent>
            </w:sdt>
            <w:r w:rsidR="006277ED">
              <w:t xml:space="preserve">European Network Codes </w:t>
            </w:r>
          </w:p>
          <w:p w14:paraId="6631025C" w14:textId="77777777" w:rsidR="00950875" w:rsidRDefault="00950875" w:rsidP="00C53337"/>
        </w:tc>
        <w:tc>
          <w:tcPr>
            <w:tcW w:w="2371" w:type="dxa"/>
          </w:tcPr>
          <w:p w14:paraId="01346D3A" w14:textId="2B0DE854" w:rsidR="00950875" w:rsidRDefault="00000000" w:rsidP="006277ED">
            <w:sdt>
              <w:sdtPr>
                <w:id w:val="-2012748770"/>
                <w14:checkbox>
                  <w14:checked w14:val="0"/>
                  <w14:checkedState w14:val="2612" w14:font="MS Gothic"/>
                  <w14:uncheckedState w14:val="2610" w14:font="MS Gothic"/>
                </w14:checkbox>
              </w:sdtPr>
              <w:sdtContent>
                <w:r w:rsidR="006277ED">
                  <w:rPr>
                    <w:rFonts w:ascii="MS Gothic" w:eastAsia="MS Gothic" w:hAnsi="MS Gothic" w:hint="eastAsia"/>
                  </w:rPr>
                  <w:t>☐</w:t>
                </w:r>
              </w:sdtContent>
            </w:sdt>
            <w:r w:rsidR="006277ED" w:rsidRPr="005603D9">
              <w:t xml:space="preserve"> EB</w:t>
            </w:r>
            <w:r w:rsidR="00B71EBB">
              <w:t>R</w:t>
            </w:r>
            <w:r w:rsidR="006277ED" w:rsidRPr="005603D9">
              <w:t xml:space="preserve"> Article 18 T&amp;Cs</w:t>
            </w:r>
            <w:r w:rsidR="006277ED">
              <w:rPr>
                <w:rStyle w:val="FootnoteReference"/>
              </w:rPr>
              <w:footnoteReference w:id="2"/>
            </w:r>
          </w:p>
        </w:tc>
        <w:tc>
          <w:tcPr>
            <w:tcW w:w="2372" w:type="dxa"/>
          </w:tcPr>
          <w:p w14:paraId="4D4A8F21" w14:textId="2C464CE0" w:rsidR="00951276" w:rsidRDefault="00000000" w:rsidP="00951276">
            <w:sdt>
              <w:sdtPr>
                <w:id w:val="775758956"/>
                <w14:checkbox>
                  <w14:checked w14:val="0"/>
                  <w14:checkedState w14:val="2612" w14:font="MS Gothic"/>
                  <w14:uncheckedState w14:val="2610" w14:font="MS Gothic"/>
                </w14:checkbox>
              </w:sdtPr>
              <w:sdtContent>
                <w:r w:rsidR="00951276">
                  <w:rPr>
                    <w:rFonts w:ascii="MS Gothic" w:eastAsia="MS Gothic" w:hAnsi="MS Gothic" w:hint="eastAsia"/>
                  </w:rPr>
                  <w:t>☐</w:t>
                </w:r>
              </w:sdtContent>
            </w:sdt>
            <w:r w:rsidR="00951276">
              <w:t>Other modifications</w:t>
            </w:r>
          </w:p>
          <w:p w14:paraId="534EE977" w14:textId="77777777" w:rsidR="00950875" w:rsidRDefault="00950875" w:rsidP="00950875"/>
        </w:tc>
        <w:tc>
          <w:tcPr>
            <w:tcW w:w="2372" w:type="dxa"/>
          </w:tcPr>
          <w:p w14:paraId="774A7E8B" w14:textId="77777777" w:rsidR="00950875" w:rsidRDefault="00000000" w:rsidP="00950875">
            <w:sdt>
              <w:sdtPr>
                <w:id w:val="-135108289"/>
                <w14:checkbox>
                  <w14:checked w14:val="0"/>
                  <w14:checkedState w14:val="2612" w14:font="MS Gothic"/>
                  <w14:uncheckedState w14:val="2610" w14:font="MS Gothic"/>
                </w14:checkbox>
              </w:sdtPr>
              <w:sdtContent>
                <w:r w:rsidR="00950875">
                  <w:rPr>
                    <w:rFonts w:ascii="MS Gothic" w:eastAsia="MS Gothic" w:hAnsi="MS Gothic" w:hint="eastAsia"/>
                  </w:rPr>
                  <w:t>☐</w:t>
                </w:r>
              </w:sdtContent>
            </w:sdt>
            <w:r w:rsidR="00950875">
              <w:t>Other</w:t>
            </w:r>
          </w:p>
          <w:p w14:paraId="155F5832" w14:textId="77777777" w:rsidR="00950875" w:rsidRDefault="00950875" w:rsidP="00C53337"/>
        </w:tc>
      </w:tr>
    </w:tbl>
    <w:sdt>
      <w:sdtPr>
        <w:alias w:val="Insert text"/>
        <w:tag w:val="Insert text"/>
        <w:id w:val="-653760418"/>
        <w:placeholder>
          <w:docPart w:val="208AB6286CB642EC9490B4E6D2B4BCE4"/>
        </w:placeholder>
      </w:sdtPr>
      <w:sdtContent>
        <w:p w14:paraId="16FCF01A" w14:textId="205434A9" w:rsidR="004B0932" w:rsidRPr="00C35531" w:rsidRDefault="004B0932" w:rsidP="00E0319F">
          <w:del w:id="143" w:author="Shazia Akhtar (ESO)" w:date="2023-08-17T15:20:00Z">
            <w:r w:rsidRPr="00C35531" w:rsidDel="00452D0F">
              <w:rPr>
                <w:rStyle w:val="PlaceholderText"/>
              </w:rPr>
              <w:delText>[</w:delText>
            </w:r>
          </w:del>
          <w:r w:rsidR="004B0DD4">
            <w:rPr>
              <w:rStyle w:val="PlaceholderText"/>
              <w:color w:val="auto"/>
            </w:rPr>
            <w:t>It is</w:t>
          </w:r>
          <w:r w:rsidR="00FB5C34" w:rsidRPr="00C35531">
            <w:rPr>
              <w:rStyle w:val="PlaceholderText"/>
              <w:color w:val="auto"/>
            </w:rPr>
            <w:t xml:space="preserve"> not foresee</w:t>
          </w:r>
          <w:r w:rsidR="00205B48">
            <w:rPr>
              <w:rStyle w:val="PlaceholderText"/>
              <w:color w:val="auto"/>
            </w:rPr>
            <w:t>n</w:t>
          </w:r>
          <w:r w:rsidR="00FB5C34" w:rsidRPr="00C35531">
            <w:rPr>
              <w:rStyle w:val="PlaceholderText"/>
              <w:color w:val="auto"/>
            </w:rPr>
            <w:t xml:space="preserve"> that </w:t>
          </w:r>
          <w:r w:rsidR="00044BA2" w:rsidRPr="00C35531">
            <w:rPr>
              <w:rStyle w:val="PlaceholderText"/>
              <w:color w:val="auto"/>
            </w:rPr>
            <w:t xml:space="preserve">this modification interacts with other codes, industry documents, </w:t>
          </w:r>
          <w:r w:rsidR="00C35531" w:rsidRPr="00C35531">
            <w:rPr>
              <w:rStyle w:val="PlaceholderText"/>
              <w:color w:val="auto"/>
            </w:rPr>
            <w:t>modifications,</w:t>
          </w:r>
          <w:r w:rsidR="00044BA2" w:rsidRPr="00C35531">
            <w:rPr>
              <w:rStyle w:val="PlaceholderText"/>
              <w:color w:val="auto"/>
            </w:rPr>
            <w:t xml:space="preserve"> or industry projects.</w:t>
          </w:r>
        </w:p>
      </w:sdtContent>
    </w:sdt>
    <w:p w14:paraId="7C53932A" w14:textId="77777777" w:rsidR="009A206C" w:rsidRDefault="00470B5B" w:rsidP="009A206C">
      <w:pPr>
        <w:pStyle w:val="CA7"/>
      </w:pPr>
      <w:bookmarkStart w:id="144" w:name="_How_to_respond"/>
      <w:bookmarkStart w:id="145" w:name="_Toc133998504"/>
      <w:bookmarkEnd w:id="144"/>
      <w:r w:rsidRPr="005603D9">
        <w:t xml:space="preserve">Acronyms, key </w:t>
      </w:r>
      <w:proofErr w:type="gramStart"/>
      <w:r w:rsidRPr="005603D9">
        <w:t>terms</w:t>
      </w:r>
      <w:proofErr w:type="gramEnd"/>
      <w:r w:rsidRPr="005603D9">
        <w:t xml:space="preserve"> and reference material</w:t>
      </w:r>
      <w:bookmarkEnd w:id="145"/>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01641F">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35EFDA92" w:rsidR="00470B5B" w:rsidRPr="009A206C" w:rsidRDefault="00470B5B" w:rsidP="00E52495">
            <w:pPr>
              <w:tabs>
                <w:tab w:val="left" w:pos="5235"/>
              </w:tabs>
              <w:rPr>
                <w:b/>
                <w:color w:val="FFFFFF" w:themeColor="background1"/>
              </w:rPr>
            </w:pPr>
            <w:r w:rsidRPr="009A206C">
              <w:rPr>
                <w:b/>
                <w:color w:val="FFFFFF" w:themeColor="background1"/>
              </w:rPr>
              <w:t>Meaning</w:t>
            </w:r>
            <w:r w:rsidR="00E5693C">
              <w:rPr>
                <w:b/>
                <w:color w:val="FFFFFF" w:themeColor="background1"/>
              </w:rPr>
              <w:tab/>
            </w:r>
          </w:p>
        </w:tc>
      </w:tr>
      <w:tr w:rsidR="00DA6C38" w:rsidRPr="005603D9" w14:paraId="65E60476" w14:textId="77777777" w:rsidTr="0001641F">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773B1B" w:rsidRPr="005603D9" w14:paraId="48FA4FCE" w14:textId="77777777" w:rsidTr="0001641F">
        <w:tc>
          <w:tcPr>
            <w:tcW w:w="2547" w:type="dxa"/>
          </w:tcPr>
          <w:p w14:paraId="1D8DAB5D" w14:textId="0D615F5D" w:rsidR="00773B1B" w:rsidRDefault="00773B1B" w:rsidP="00773B1B">
            <w:proofErr w:type="spellStart"/>
            <w:r>
              <w:t>CfD</w:t>
            </w:r>
            <w:proofErr w:type="spellEnd"/>
          </w:p>
        </w:tc>
        <w:tc>
          <w:tcPr>
            <w:tcW w:w="6946" w:type="dxa"/>
          </w:tcPr>
          <w:p w14:paraId="5EF3C5DB" w14:textId="2FF98E14" w:rsidR="00773B1B" w:rsidRDefault="00773B1B" w:rsidP="00773B1B">
            <w:r>
              <w:t>Contract for Difference</w:t>
            </w:r>
          </w:p>
        </w:tc>
      </w:tr>
      <w:tr w:rsidR="00773B1B" w:rsidRPr="005603D9" w14:paraId="09FBE6F9" w14:textId="77777777" w:rsidTr="0001641F">
        <w:tc>
          <w:tcPr>
            <w:tcW w:w="2547" w:type="dxa"/>
          </w:tcPr>
          <w:p w14:paraId="4325923A" w14:textId="0787D42F" w:rsidR="00773B1B" w:rsidRPr="005603D9" w:rsidRDefault="00773B1B" w:rsidP="00773B1B">
            <w:r>
              <w:t>CMP</w:t>
            </w:r>
          </w:p>
        </w:tc>
        <w:tc>
          <w:tcPr>
            <w:tcW w:w="6946" w:type="dxa"/>
          </w:tcPr>
          <w:p w14:paraId="1367A399" w14:textId="298E1CC2" w:rsidR="00773B1B" w:rsidRPr="005603D9" w:rsidRDefault="00773B1B" w:rsidP="00773B1B">
            <w:r>
              <w:t>CUSC Modification Proposal</w:t>
            </w:r>
          </w:p>
        </w:tc>
      </w:tr>
      <w:tr w:rsidR="00773B1B" w:rsidRPr="005603D9" w14:paraId="2193843F" w14:textId="77777777" w:rsidTr="0001641F">
        <w:tc>
          <w:tcPr>
            <w:tcW w:w="2547" w:type="dxa"/>
          </w:tcPr>
          <w:p w14:paraId="1FD88F63" w14:textId="40244008" w:rsidR="00773B1B" w:rsidRPr="005603D9" w:rsidRDefault="00773B1B" w:rsidP="00773B1B">
            <w:r>
              <w:t>CUSC</w:t>
            </w:r>
          </w:p>
        </w:tc>
        <w:tc>
          <w:tcPr>
            <w:tcW w:w="6946" w:type="dxa"/>
          </w:tcPr>
          <w:p w14:paraId="520193E4" w14:textId="6F133B63" w:rsidR="00773B1B" w:rsidRPr="005603D9" w:rsidRDefault="00773B1B" w:rsidP="00773B1B">
            <w:r>
              <w:t>Connection and Use of System Code</w:t>
            </w:r>
          </w:p>
        </w:tc>
      </w:tr>
      <w:tr w:rsidR="00773B1B" w:rsidRPr="005603D9" w14:paraId="25E3B073" w14:textId="77777777" w:rsidTr="0001641F">
        <w:tc>
          <w:tcPr>
            <w:tcW w:w="2547" w:type="dxa"/>
          </w:tcPr>
          <w:p w14:paraId="33452660" w14:textId="5CB62099" w:rsidR="00773B1B" w:rsidRPr="005603D9" w:rsidRDefault="00773B1B" w:rsidP="00773B1B">
            <w:r>
              <w:t>EBR</w:t>
            </w:r>
          </w:p>
        </w:tc>
        <w:tc>
          <w:tcPr>
            <w:tcW w:w="6946" w:type="dxa"/>
          </w:tcPr>
          <w:p w14:paraId="7EDE0145" w14:textId="682E4EB0" w:rsidR="00773B1B" w:rsidRPr="005603D9" w:rsidRDefault="00773B1B" w:rsidP="00773B1B">
            <w:r>
              <w:t>Electricity Balancing Regulation</w:t>
            </w:r>
          </w:p>
        </w:tc>
      </w:tr>
      <w:tr w:rsidR="00963542" w:rsidRPr="005603D9" w14:paraId="5DF24E94" w14:textId="77777777" w:rsidTr="0001641F">
        <w:tc>
          <w:tcPr>
            <w:tcW w:w="2547" w:type="dxa"/>
          </w:tcPr>
          <w:p w14:paraId="6113998D" w14:textId="68DF533D" w:rsidR="00963542" w:rsidRDefault="00963542" w:rsidP="00963542">
            <w:r>
              <w:t>FTV</w:t>
            </w:r>
          </w:p>
        </w:tc>
        <w:tc>
          <w:tcPr>
            <w:tcW w:w="6946" w:type="dxa"/>
          </w:tcPr>
          <w:p w14:paraId="47F6B108" w14:textId="5A893D6D" w:rsidR="00963542" w:rsidRDefault="00963542" w:rsidP="00963542">
            <w:r>
              <w:t>Final Transfer Value</w:t>
            </w:r>
          </w:p>
        </w:tc>
      </w:tr>
      <w:tr w:rsidR="0081620F" w:rsidRPr="005603D9" w14:paraId="738D05FE" w14:textId="77777777" w:rsidTr="0001641F">
        <w:tc>
          <w:tcPr>
            <w:tcW w:w="2547" w:type="dxa"/>
          </w:tcPr>
          <w:p w14:paraId="4CFF21BA" w14:textId="213E6A4E" w:rsidR="0081620F" w:rsidRDefault="0081620F" w:rsidP="0081620F">
            <w:r>
              <w:t>NETS</w:t>
            </w:r>
          </w:p>
        </w:tc>
        <w:tc>
          <w:tcPr>
            <w:tcW w:w="6946" w:type="dxa"/>
          </w:tcPr>
          <w:p w14:paraId="72BDB9C7" w14:textId="7281086D" w:rsidR="0081620F" w:rsidRDefault="0081620F" w:rsidP="0081620F">
            <w:r>
              <w:t>National Electricity Transmission System</w:t>
            </w:r>
          </w:p>
        </w:tc>
      </w:tr>
      <w:tr w:rsidR="0081620F" w:rsidRPr="005603D9" w14:paraId="32AE8F2D" w14:textId="77777777" w:rsidTr="0001641F">
        <w:tc>
          <w:tcPr>
            <w:tcW w:w="2547" w:type="dxa"/>
          </w:tcPr>
          <w:p w14:paraId="747D22CE" w14:textId="0BDA833D" w:rsidR="0081620F" w:rsidRDefault="0081620F" w:rsidP="0081620F">
            <w:r>
              <w:t>NGESO</w:t>
            </w:r>
          </w:p>
        </w:tc>
        <w:tc>
          <w:tcPr>
            <w:tcW w:w="6946" w:type="dxa"/>
          </w:tcPr>
          <w:p w14:paraId="7FAD33F1" w14:textId="58E98484" w:rsidR="0081620F" w:rsidRDefault="0081620F" w:rsidP="0081620F">
            <w:r>
              <w:t>National Grid</w:t>
            </w:r>
          </w:p>
        </w:tc>
      </w:tr>
      <w:tr w:rsidR="0081620F" w:rsidRPr="005603D9" w14:paraId="5A79B7A3" w14:textId="77777777" w:rsidTr="0001641F">
        <w:tc>
          <w:tcPr>
            <w:tcW w:w="2547" w:type="dxa"/>
          </w:tcPr>
          <w:p w14:paraId="404A03CF" w14:textId="5D747F4F" w:rsidR="0081620F" w:rsidRDefault="0081620F" w:rsidP="0081620F">
            <w:r>
              <w:t>OEC</w:t>
            </w:r>
          </w:p>
        </w:tc>
        <w:tc>
          <w:tcPr>
            <w:tcW w:w="6946" w:type="dxa"/>
          </w:tcPr>
          <w:p w14:paraId="728103BF" w14:textId="5944D3FD" w:rsidR="0081620F" w:rsidRDefault="0081620F" w:rsidP="0081620F">
            <w:r w:rsidRPr="007B0528">
              <w:rPr>
                <w:szCs w:val="22"/>
              </w:rPr>
              <w:t xml:space="preserve">Offshore Export Cable </w:t>
            </w:r>
          </w:p>
        </w:tc>
      </w:tr>
      <w:tr w:rsidR="0081620F" w:rsidRPr="005603D9" w14:paraId="5CC03205" w14:textId="77777777" w:rsidTr="0001641F">
        <w:tc>
          <w:tcPr>
            <w:tcW w:w="2547" w:type="dxa"/>
          </w:tcPr>
          <w:p w14:paraId="3DA755E6" w14:textId="2A41268F" w:rsidR="0081620F" w:rsidRDefault="0081620F" w:rsidP="0081620F">
            <w:r>
              <w:t>OFTO</w:t>
            </w:r>
          </w:p>
        </w:tc>
        <w:tc>
          <w:tcPr>
            <w:tcW w:w="6946" w:type="dxa"/>
          </w:tcPr>
          <w:p w14:paraId="57972701" w14:textId="20710B60" w:rsidR="0081620F" w:rsidRPr="007B0528" w:rsidRDefault="0081620F" w:rsidP="0081620F">
            <w:r>
              <w:t>Offshore Transmission Owner</w:t>
            </w:r>
          </w:p>
        </w:tc>
      </w:tr>
      <w:tr w:rsidR="004B177F" w:rsidRPr="005603D9" w14:paraId="5088E468" w14:textId="77777777" w:rsidTr="0001641F">
        <w:tc>
          <w:tcPr>
            <w:tcW w:w="2547" w:type="dxa"/>
          </w:tcPr>
          <w:p w14:paraId="3D778FD4" w14:textId="74FCE655" w:rsidR="004B177F" w:rsidRDefault="004B177F" w:rsidP="004B177F">
            <w:r>
              <w:t>POC</w:t>
            </w:r>
          </w:p>
        </w:tc>
        <w:tc>
          <w:tcPr>
            <w:tcW w:w="6946" w:type="dxa"/>
          </w:tcPr>
          <w:p w14:paraId="2ED5862B" w14:textId="251D53A0" w:rsidR="004B177F" w:rsidRDefault="004B177F" w:rsidP="004B177F">
            <w:r>
              <w:t>Point of Connection</w:t>
            </w:r>
          </w:p>
        </w:tc>
      </w:tr>
      <w:tr w:rsidR="004B177F" w:rsidRPr="005603D9" w14:paraId="2120AE9C" w14:textId="77777777" w:rsidTr="0001641F">
        <w:tc>
          <w:tcPr>
            <w:tcW w:w="2547" w:type="dxa"/>
          </w:tcPr>
          <w:p w14:paraId="2AF4F356" w14:textId="4A0715AB" w:rsidR="004B177F" w:rsidRPr="005603D9" w:rsidRDefault="004B177F" w:rsidP="004B177F">
            <w:r>
              <w:t>STC</w:t>
            </w:r>
          </w:p>
        </w:tc>
        <w:tc>
          <w:tcPr>
            <w:tcW w:w="6946" w:type="dxa"/>
          </w:tcPr>
          <w:p w14:paraId="1227EFA1" w14:textId="18B14587" w:rsidR="004B177F" w:rsidRPr="005603D9" w:rsidRDefault="004B177F" w:rsidP="004B177F">
            <w:r>
              <w:t>System Operator Transmission Owner Code</w:t>
            </w:r>
          </w:p>
        </w:tc>
      </w:tr>
      <w:tr w:rsidR="004B177F" w:rsidRPr="005603D9" w14:paraId="003E6B30" w14:textId="77777777" w:rsidTr="0001641F">
        <w:tc>
          <w:tcPr>
            <w:tcW w:w="2547" w:type="dxa"/>
          </w:tcPr>
          <w:p w14:paraId="7DD75635" w14:textId="3DDF9FCA" w:rsidR="004B177F" w:rsidRPr="005603D9" w:rsidRDefault="004B177F" w:rsidP="004B177F">
            <w:r>
              <w:t>SQSS</w:t>
            </w:r>
          </w:p>
        </w:tc>
        <w:tc>
          <w:tcPr>
            <w:tcW w:w="6946" w:type="dxa"/>
          </w:tcPr>
          <w:p w14:paraId="491330A8" w14:textId="4B0445F7" w:rsidR="004B177F" w:rsidRPr="005603D9" w:rsidRDefault="004B177F" w:rsidP="004B177F">
            <w:r>
              <w:t>Security and Quality of Supply Standards</w:t>
            </w:r>
          </w:p>
        </w:tc>
      </w:tr>
      <w:tr w:rsidR="004B177F" w:rsidRPr="005603D9" w14:paraId="605A1D3D" w14:textId="77777777" w:rsidTr="0001641F">
        <w:tc>
          <w:tcPr>
            <w:tcW w:w="2547" w:type="dxa"/>
          </w:tcPr>
          <w:p w14:paraId="60E0BD9D" w14:textId="4587291B" w:rsidR="004B177F" w:rsidRDefault="004B177F" w:rsidP="004B177F">
            <w:del w:id="146" w:author="Giulia Licocci" w:date="2023-10-30T10:36:00Z">
              <w:r w:rsidDel="00457057">
                <w:delText>SVC</w:delText>
              </w:r>
            </w:del>
            <w:ins w:id="147" w:author="Giulia Licocci" w:date="2023-11-02T09:12:00Z">
              <w:r w:rsidR="004828A4">
                <w:t>DRCE</w:t>
              </w:r>
            </w:ins>
          </w:p>
        </w:tc>
        <w:tc>
          <w:tcPr>
            <w:tcW w:w="6946" w:type="dxa"/>
          </w:tcPr>
          <w:p w14:paraId="28D722AD" w14:textId="3DAB939F" w:rsidR="004B177F" w:rsidRDefault="004828A4" w:rsidP="004B177F">
            <w:ins w:id="148" w:author="Giulia Licocci" w:date="2023-11-02T09:11:00Z">
              <w:r w:rsidRPr="004828A4">
                <w:rPr>
                  <w:rPrChange w:id="149" w:author="Giulia Licocci" w:date="2023-11-02T09:11:00Z">
                    <w:rPr>
                      <w:b/>
                      <w:bCs/>
                    </w:rPr>
                  </w:rPrChange>
                </w:rPr>
                <w:t>Dynamic Reactive Compensation Equipment</w:t>
              </w:r>
              <w:r w:rsidRPr="004828A4" w:rsidDel="00457057">
                <w:t xml:space="preserve"> </w:t>
              </w:r>
            </w:ins>
            <w:del w:id="150" w:author="Giulia Licocci" w:date="2023-10-30T10:42:00Z">
              <w:r w:rsidR="004B177F" w:rsidDel="00457057">
                <w:delText>Static Var Compensator</w:delText>
              </w:r>
            </w:del>
          </w:p>
        </w:tc>
      </w:tr>
      <w:tr w:rsidR="004B177F" w:rsidRPr="005603D9" w14:paraId="0F8FF4CA" w14:textId="77777777" w:rsidTr="0001641F">
        <w:tc>
          <w:tcPr>
            <w:tcW w:w="2547" w:type="dxa"/>
          </w:tcPr>
          <w:p w14:paraId="75A2AEDB" w14:textId="5C475115" w:rsidR="004B177F" w:rsidRPr="005603D9" w:rsidRDefault="004B177F" w:rsidP="004B177F">
            <w:r>
              <w:t>T&amp;Cs</w:t>
            </w:r>
          </w:p>
        </w:tc>
        <w:tc>
          <w:tcPr>
            <w:tcW w:w="6946" w:type="dxa"/>
          </w:tcPr>
          <w:p w14:paraId="7D1AFE05" w14:textId="2076540B" w:rsidR="004B177F" w:rsidRPr="005603D9" w:rsidRDefault="004B177F" w:rsidP="004B177F">
            <w:r>
              <w:t>Terms and Conditions</w:t>
            </w:r>
          </w:p>
        </w:tc>
      </w:tr>
      <w:tr w:rsidR="004B177F" w:rsidRPr="005603D9" w14:paraId="69AC347D" w14:textId="77777777" w:rsidTr="0001641F">
        <w:tc>
          <w:tcPr>
            <w:tcW w:w="2547" w:type="dxa"/>
          </w:tcPr>
          <w:p w14:paraId="5B722DDA" w14:textId="521F5874" w:rsidR="004B177F" w:rsidRDefault="004B177F" w:rsidP="004B177F">
            <w:proofErr w:type="spellStart"/>
            <w:r>
              <w:t>TNUoS</w:t>
            </w:r>
            <w:proofErr w:type="spellEnd"/>
          </w:p>
        </w:tc>
        <w:tc>
          <w:tcPr>
            <w:tcW w:w="6946" w:type="dxa"/>
          </w:tcPr>
          <w:p w14:paraId="4655EE85" w14:textId="034B557C" w:rsidR="004B177F" w:rsidRDefault="004B177F" w:rsidP="004B177F">
            <w:r>
              <w:t xml:space="preserve">Transmission Network Use of System Charges </w:t>
            </w:r>
          </w:p>
        </w:tc>
      </w:tr>
      <w:tr w:rsidR="007E6E51" w:rsidRPr="005603D9" w14:paraId="556C8748" w14:textId="77777777" w:rsidTr="0001641F">
        <w:tc>
          <w:tcPr>
            <w:tcW w:w="2547" w:type="dxa"/>
          </w:tcPr>
          <w:p w14:paraId="13F54C18" w14:textId="31F4A119" w:rsidR="007E6E51" w:rsidRDefault="007E6E51" w:rsidP="007E6E51">
            <w:r>
              <w:lastRenderedPageBreak/>
              <w:t>TRS</w:t>
            </w:r>
          </w:p>
        </w:tc>
        <w:tc>
          <w:tcPr>
            <w:tcW w:w="6946" w:type="dxa"/>
          </w:tcPr>
          <w:p w14:paraId="4474F1C9" w14:textId="10D50225" w:rsidR="007E6E51" w:rsidRDefault="007E6E51" w:rsidP="007E6E51">
            <w:r>
              <w:t>Tender Revenue Stream</w:t>
            </w:r>
          </w:p>
        </w:tc>
      </w:tr>
    </w:tbl>
    <w:p w14:paraId="47530D23" w14:textId="77777777" w:rsidR="00470B5B" w:rsidRPr="005603D9" w:rsidRDefault="00470B5B" w:rsidP="005603D9"/>
    <w:p w14:paraId="34C0C974" w14:textId="77777777" w:rsidR="007378B5" w:rsidRDefault="007378B5" w:rsidP="007378B5">
      <w:pPr>
        <w:pStyle w:val="ListParagraph"/>
      </w:pPr>
    </w:p>
    <w:p w14:paraId="54F98818" w14:textId="77777777" w:rsidR="007378B5" w:rsidRPr="007A770E" w:rsidRDefault="007378B5" w:rsidP="007378B5">
      <w:pPr>
        <w:pStyle w:val="CA7"/>
      </w:pPr>
      <w:bookmarkStart w:id="151" w:name="_Toc143009249"/>
      <w:r w:rsidRPr="007A770E">
        <w:t>Annexes</w:t>
      </w:r>
      <w:bookmarkEnd w:id="151"/>
    </w:p>
    <w:tbl>
      <w:tblPr>
        <w:tblStyle w:val="TableGrid1"/>
        <w:tblW w:w="9493" w:type="dxa"/>
        <w:tblLook w:val="04A0" w:firstRow="1" w:lastRow="0" w:firstColumn="1" w:lastColumn="0" w:noHBand="0" w:noVBand="1"/>
      </w:tblPr>
      <w:tblGrid>
        <w:gridCol w:w="2263"/>
        <w:gridCol w:w="7230"/>
      </w:tblGrid>
      <w:tr w:rsidR="007378B5" w:rsidRPr="00B27233" w14:paraId="53FA54D6" w14:textId="77777777" w:rsidTr="00550E1F">
        <w:tc>
          <w:tcPr>
            <w:tcW w:w="2263" w:type="dxa"/>
            <w:shd w:val="clear" w:color="auto" w:fill="727274" w:themeFill="text2"/>
          </w:tcPr>
          <w:p w14:paraId="03E6F2C3" w14:textId="77777777" w:rsidR="007378B5" w:rsidRPr="00B27233" w:rsidRDefault="007378B5" w:rsidP="00550E1F">
            <w:pPr>
              <w:rPr>
                <w:b/>
                <w:color w:val="FFFFFF" w:themeColor="background1"/>
              </w:rPr>
            </w:pPr>
            <w:r>
              <w:rPr>
                <w:b/>
                <w:color w:val="FFFFFF" w:themeColor="background1"/>
              </w:rPr>
              <w:t>Annex</w:t>
            </w:r>
          </w:p>
        </w:tc>
        <w:tc>
          <w:tcPr>
            <w:tcW w:w="7230" w:type="dxa"/>
            <w:shd w:val="clear" w:color="auto" w:fill="727274" w:themeFill="text2"/>
          </w:tcPr>
          <w:p w14:paraId="4DFBE7D9" w14:textId="77777777" w:rsidR="007378B5" w:rsidRPr="00B27233" w:rsidRDefault="007378B5" w:rsidP="00550E1F">
            <w:pPr>
              <w:rPr>
                <w:b/>
                <w:color w:val="FFFFFF" w:themeColor="background1"/>
              </w:rPr>
            </w:pPr>
            <w:r>
              <w:rPr>
                <w:b/>
                <w:color w:val="FFFFFF" w:themeColor="background1"/>
              </w:rPr>
              <w:t>Information</w:t>
            </w:r>
          </w:p>
        </w:tc>
      </w:tr>
      <w:tr w:rsidR="007378B5" w:rsidRPr="00B27233" w14:paraId="37CDBA2C" w14:textId="77777777" w:rsidTr="00550E1F">
        <w:tc>
          <w:tcPr>
            <w:tcW w:w="2263" w:type="dxa"/>
            <w:shd w:val="clear" w:color="auto" w:fill="auto"/>
          </w:tcPr>
          <w:p w14:paraId="459569E3" w14:textId="77777777" w:rsidR="007378B5" w:rsidRPr="006806B0" w:rsidRDefault="007378B5" w:rsidP="00550E1F">
            <w:r w:rsidRPr="006806B0">
              <w:t>Annex 1</w:t>
            </w:r>
          </w:p>
        </w:tc>
        <w:tc>
          <w:tcPr>
            <w:tcW w:w="7230" w:type="dxa"/>
            <w:shd w:val="clear" w:color="auto" w:fill="auto"/>
          </w:tcPr>
          <w:p w14:paraId="100C02A2" w14:textId="4F6993FF" w:rsidR="007378B5" w:rsidRPr="006806B0" w:rsidRDefault="00CA2D72" w:rsidP="00550E1F">
            <w:r w:rsidRPr="0054237D">
              <w:t>Operation of SVC in Power Systems</w:t>
            </w:r>
          </w:p>
        </w:tc>
      </w:tr>
    </w:tbl>
    <w:p w14:paraId="2728E093" w14:textId="77777777" w:rsidR="007378B5" w:rsidRDefault="007378B5" w:rsidP="007378B5">
      <w:pPr>
        <w:pStyle w:val="ListParagraph"/>
      </w:pPr>
    </w:p>
    <w:sectPr w:rsidR="007378B5" w:rsidSect="00FB5A3B">
      <w:headerReference w:type="default" r:id="rId13"/>
      <w:footerReference w:type="default" r:id="rId14"/>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03457" w14:textId="77777777" w:rsidR="00F23011" w:rsidRDefault="00F23011" w:rsidP="00B72663">
      <w:pPr>
        <w:spacing w:after="0" w:line="240" w:lineRule="auto"/>
      </w:pPr>
      <w:r>
        <w:separator/>
      </w:r>
    </w:p>
  </w:endnote>
  <w:endnote w:type="continuationSeparator" w:id="0">
    <w:p w14:paraId="4E9261AD" w14:textId="77777777" w:rsidR="00F23011" w:rsidRDefault="00F23011" w:rsidP="00B72663">
      <w:pPr>
        <w:spacing w:after="0" w:line="240" w:lineRule="auto"/>
      </w:pPr>
      <w:r>
        <w:continuationSeparator/>
      </w:r>
    </w:p>
  </w:endnote>
  <w:endnote w:type="continuationNotice" w:id="1">
    <w:p w14:paraId="5E28E635" w14:textId="77777777" w:rsidR="00F23011" w:rsidRDefault="00F230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889C"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35C8A" w14:textId="77777777" w:rsidR="00F23011" w:rsidRDefault="00F23011" w:rsidP="00B72663">
      <w:pPr>
        <w:spacing w:after="0" w:line="240" w:lineRule="auto"/>
      </w:pPr>
      <w:r>
        <w:separator/>
      </w:r>
    </w:p>
  </w:footnote>
  <w:footnote w:type="continuationSeparator" w:id="0">
    <w:p w14:paraId="130F28E0" w14:textId="77777777" w:rsidR="00F23011" w:rsidRDefault="00F23011" w:rsidP="00B72663">
      <w:pPr>
        <w:spacing w:after="0" w:line="240" w:lineRule="auto"/>
      </w:pPr>
      <w:r>
        <w:continuationSeparator/>
      </w:r>
    </w:p>
  </w:footnote>
  <w:footnote w:type="continuationNotice" w:id="1">
    <w:p w14:paraId="573527DE" w14:textId="77777777" w:rsidR="00F23011" w:rsidRDefault="00F23011">
      <w:pPr>
        <w:spacing w:after="0" w:line="240" w:lineRule="auto"/>
      </w:pPr>
    </w:p>
  </w:footnote>
  <w:footnote w:id="2">
    <w:p w14:paraId="4D3D9737" w14:textId="693BEB94" w:rsidR="006277ED" w:rsidRDefault="006277ED" w:rsidP="006277ED">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Exhibit Y to the CUSC</w:t>
      </w:r>
      <w:r>
        <w:t xml:space="preserve">, it will </w:t>
      </w:r>
      <w:r w:rsidRPr="005603D9">
        <w:t>change the Terms &amp; Conditions relating to Balancing Service Providers</w:t>
      </w:r>
      <w:r>
        <w:t xml:space="preserve">. The modification will need to follow the process </w:t>
      </w:r>
      <w:r w:rsidRPr="005603D9">
        <w:t>set out in Article 18 of the Electricity Balancing Guideline (EB</w:t>
      </w:r>
      <w:r w:rsidR="00B71EBB">
        <w:t>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C1011" w14:textId="62382883" w:rsidR="009446C6" w:rsidRDefault="003E2244" w:rsidP="009446C6">
    <w:pPr>
      <w:pStyle w:val="Header"/>
      <w:ind w:left="720" w:firstLine="720"/>
      <w:jc w:val="right"/>
    </w:pPr>
    <w:bookmarkStart w:id="152" w:name="_Hlk31876634"/>
    <w:bookmarkStart w:id="153" w:name="_Hlk31876635"/>
    <w:r w:rsidRPr="003E2244">
      <w:rPr>
        <w:noProof/>
      </w:rPr>
      <w:drawing>
        <wp:anchor distT="0" distB="0" distL="114300" distR="114300" simplePos="0" relativeHeight="251658240" behindDoc="0" locked="0" layoutInCell="1" allowOverlap="1" wp14:anchorId="39D94134" wp14:editId="2679E1F4">
          <wp:simplePos x="0" y="0"/>
          <wp:positionH relativeFrom="column">
            <wp:posOffset>-601345</wp:posOffset>
          </wp:positionH>
          <wp:positionV relativeFrom="paragraph">
            <wp:posOffset>-13970</wp:posOffset>
          </wp:positionV>
          <wp:extent cx="943107" cy="438211"/>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extLst>
                      <a:ext uri="{28A0092B-C50C-407E-A947-70E740481C1C}">
                        <a14:useLocalDpi xmlns:a14="http://schemas.microsoft.com/office/drawing/2010/main" val="0"/>
                      </a:ext>
                    </a:extLst>
                  </a:blip>
                  <a:stretch>
                    <a:fillRect/>
                  </a:stretch>
                </pic:blipFill>
                <pic:spPr>
                  <a:xfrm>
                    <a:off x="0" y="0"/>
                    <a:ext cx="943107" cy="438211"/>
                  </a:xfrm>
                  <a:prstGeom prst="rect">
                    <a:avLst/>
                  </a:prstGeom>
                </pic:spPr>
              </pic:pic>
            </a:graphicData>
          </a:graphic>
        </wp:anchor>
      </w:drawing>
    </w:r>
    <w:r w:rsidR="009446C6">
      <w:tab/>
    </w:r>
    <w:r w:rsidR="009446C6">
      <w:tab/>
      <w:t>CMP</w:t>
    </w:r>
    <w:sdt>
      <w:sdtPr>
        <w:alias w:val="Number to be assigned by Code Admin"/>
        <w:tag w:val="Code Administrator Use"/>
        <w:id w:val="-1740084068"/>
        <w:placeholder>
          <w:docPart w:val="DefaultPlaceholder_-1854013440"/>
        </w:placeholder>
      </w:sdtPr>
      <w:sdtContent>
        <w:r w:rsidR="000161EB">
          <w:t>41</w:t>
        </w:r>
        <w:r w:rsidR="00D42B12">
          <w:t>8</w:t>
        </w:r>
      </w:sdtContent>
    </w:sdt>
    <w:r w:rsidR="009446C6">
      <w:tab/>
    </w:r>
    <w:bookmarkEnd w:id="152"/>
    <w:bookmarkEnd w:id="153"/>
    <w:r w:rsidR="009446C6">
      <w:t xml:space="preserve">Submitted: </w:t>
    </w:r>
    <w:sdt>
      <w:sdtPr>
        <w:alias w:val="Code Administrator Use"/>
        <w:tag w:val="Code Administrator Use"/>
        <w:id w:val="-655534007"/>
        <w:placeholder>
          <w:docPart w:val="DefaultPlaceholder_-1854013437"/>
        </w:placeholder>
        <w:date w:fullDate="2023-11-16T00:00:00Z">
          <w:dateFormat w:val="dd MMMM yyyy"/>
          <w:lid w:val="en-GB"/>
          <w:storeMappedDataAs w:val="dateTime"/>
          <w:calendar w:val="gregorian"/>
        </w:date>
      </w:sdtPr>
      <w:sdtContent>
        <w:del w:id="154" w:author="Claire Goult (ESO)" w:date="2023-11-07T11:23:00Z">
          <w:r w:rsidR="00887225" w:rsidDel="00887225">
            <w:delText>02 August 2023</w:delText>
          </w:r>
        </w:del>
        <w:ins w:id="155" w:author="Claire Goult (ESO)" w:date="2023-11-07T11:23:00Z">
          <w:r w:rsidR="00887225">
            <w:t>1</w:t>
          </w:r>
        </w:ins>
        <w:ins w:id="156" w:author="Claire Goult (ESO)" w:date="2023-11-07T11:24:00Z">
          <w:r w:rsidR="00887225">
            <w:t>6</w:t>
          </w:r>
        </w:ins>
        <w:ins w:id="157" w:author="Claire Goult (ESO)" w:date="2023-11-07T11:23:00Z">
          <w:r w:rsidR="00887225">
            <w:t xml:space="preserve"> </w:t>
          </w:r>
        </w:ins>
        <w:ins w:id="158" w:author="Claire Goult (ESO)" w:date="2023-11-07T11:24:00Z">
          <w:r w:rsidR="00887225">
            <w:t>November</w:t>
          </w:r>
        </w:ins>
        <w:ins w:id="159" w:author="Claire Goult (ESO)" w:date="2023-11-07T11:23:00Z">
          <w:r w:rsidR="00887225">
            <w:t xml:space="preserve"> 2023</w:t>
          </w:r>
        </w:ins>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F96"/>
    <w:multiLevelType w:val="hybridMultilevel"/>
    <w:tmpl w:val="DA1E69FA"/>
    <w:lvl w:ilvl="0" w:tplc="17A8D4CE">
      <w:start w:val="1"/>
      <w:numFmt w:val="bullet"/>
      <w:lvlText w:val=""/>
      <w:lvlJc w:val="left"/>
      <w:pPr>
        <w:tabs>
          <w:tab w:val="num" w:pos="720"/>
        </w:tabs>
        <w:ind w:left="720" w:hanging="360"/>
      </w:pPr>
      <w:rPr>
        <w:rFonts w:ascii="Wingdings" w:hAnsi="Wingdings" w:hint="default"/>
      </w:rPr>
    </w:lvl>
    <w:lvl w:ilvl="1" w:tplc="6EC02902" w:tentative="1">
      <w:start w:val="1"/>
      <w:numFmt w:val="bullet"/>
      <w:lvlText w:val=""/>
      <w:lvlJc w:val="left"/>
      <w:pPr>
        <w:tabs>
          <w:tab w:val="num" w:pos="1440"/>
        </w:tabs>
        <w:ind w:left="1440" w:hanging="360"/>
      </w:pPr>
      <w:rPr>
        <w:rFonts w:ascii="Wingdings" w:hAnsi="Wingdings" w:hint="default"/>
      </w:rPr>
    </w:lvl>
    <w:lvl w:ilvl="2" w:tplc="B792D87C" w:tentative="1">
      <w:start w:val="1"/>
      <w:numFmt w:val="bullet"/>
      <w:lvlText w:val=""/>
      <w:lvlJc w:val="left"/>
      <w:pPr>
        <w:tabs>
          <w:tab w:val="num" w:pos="2160"/>
        </w:tabs>
        <w:ind w:left="2160" w:hanging="360"/>
      </w:pPr>
      <w:rPr>
        <w:rFonts w:ascii="Wingdings" w:hAnsi="Wingdings" w:hint="default"/>
      </w:rPr>
    </w:lvl>
    <w:lvl w:ilvl="3" w:tplc="B9C2ED68" w:tentative="1">
      <w:start w:val="1"/>
      <w:numFmt w:val="bullet"/>
      <w:lvlText w:val=""/>
      <w:lvlJc w:val="left"/>
      <w:pPr>
        <w:tabs>
          <w:tab w:val="num" w:pos="2880"/>
        </w:tabs>
        <w:ind w:left="2880" w:hanging="360"/>
      </w:pPr>
      <w:rPr>
        <w:rFonts w:ascii="Wingdings" w:hAnsi="Wingdings" w:hint="default"/>
      </w:rPr>
    </w:lvl>
    <w:lvl w:ilvl="4" w:tplc="5AC24C38" w:tentative="1">
      <w:start w:val="1"/>
      <w:numFmt w:val="bullet"/>
      <w:lvlText w:val=""/>
      <w:lvlJc w:val="left"/>
      <w:pPr>
        <w:tabs>
          <w:tab w:val="num" w:pos="3600"/>
        </w:tabs>
        <w:ind w:left="3600" w:hanging="360"/>
      </w:pPr>
      <w:rPr>
        <w:rFonts w:ascii="Wingdings" w:hAnsi="Wingdings" w:hint="default"/>
      </w:rPr>
    </w:lvl>
    <w:lvl w:ilvl="5" w:tplc="634A66BC" w:tentative="1">
      <w:start w:val="1"/>
      <w:numFmt w:val="bullet"/>
      <w:lvlText w:val=""/>
      <w:lvlJc w:val="left"/>
      <w:pPr>
        <w:tabs>
          <w:tab w:val="num" w:pos="4320"/>
        </w:tabs>
        <w:ind w:left="4320" w:hanging="360"/>
      </w:pPr>
      <w:rPr>
        <w:rFonts w:ascii="Wingdings" w:hAnsi="Wingdings" w:hint="default"/>
      </w:rPr>
    </w:lvl>
    <w:lvl w:ilvl="6" w:tplc="A964FF44" w:tentative="1">
      <w:start w:val="1"/>
      <w:numFmt w:val="bullet"/>
      <w:lvlText w:val=""/>
      <w:lvlJc w:val="left"/>
      <w:pPr>
        <w:tabs>
          <w:tab w:val="num" w:pos="5040"/>
        </w:tabs>
        <w:ind w:left="5040" w:hanging="360"/>
      </w:pPr>
      <w:rPr>
        <w:rFonts w:ascii="Wingdings" w:hAnsi="Wingdings" w:hint="default"/>
      </w:rPr>
    </w:lvl>
    <w:lvl w:ilvl="7" w:tplc="57C215DE" w:tentative="1">
      <w:start w:val="1"/>
      <w:numFmt w:val="bullet"/>
      <w:lvlText w:val=""/>
      <w:lvlJc w:val="left"/>
      <w:pPr>
        <w:tabs>
          <w:tab w:val="num" w:pos="5760"/>
        </w:tabs>
        <w:ind w:left="5760" w:hanging="360"/>
      </w:pPr>
      <w:rPr>
        <w:rFonts w:ascii="Wingdings" w:hAnsi="Wingdings" w:hint="default"/>
      </w:rPr>
    </w:lvl>
    <w:lvl w:ilvl="8" w:tplc="25686FC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51E62"/>
    <w:multiLevelType w:val="hybridMultilevel"/>
    <w:tmpl w:val="7E1CA0B6"/>
    <w:lvl w:ilvl="0" w:tplc="E2B26802">
      <w:start w:val="1"/>
      <w:numFmt w:val="bullet"/>
      <w:lvlText w:val=""/>
      <w:lvlJc w:val="left"/>
      <w:pPr>
        <w:tabs>
          <w:tab w:val="num" w:pos="720"/>
        </w:tabs>
        <w:ind w:left="720" w:hanging="360"/>
      </w:pPr>
      <w:rPr>
        <w:rFonts w:ascii="Wingdings" w:hAnsi="Wingdings" w:hint="default"/>
      </w:rPr>
    </w:lvl>
    <w:lvl w:ilvl="1" w:tplc="B40CB3D2" w:tentative="1">
      <w:start w:val="1"/>
      <w:numFmt w:val="bullet"/>
      <w:lvlText w:val=""/>
      <w:lvlJc w:val="left"/>
      <w:pPr>
        <w:tabs>
          <w:tab w:val="num" w:pos="1440"/>
        </w:tabs>
        <w:ind w:left="1440" w:hanging="360"/>
      </w:pPr>
      <w:rPr>
        <w:rFonts w:ascii="Wingdings" w:hAnsi="Wingdings" w:hint="default"/>
      </w:rPr>
    </w:lvl>
    <w:lvl w:ilvl="2" w:tplc="0EF89630" w:tentative="1">
      <w:start w:val="1"/>
      <w:numFmt w:val="bullet"/>
      <w:lvlText w:val=""/>
      <w:lvlJc w:val="left"/>
      <w:pPr>
        <w:tabs>
          <w:tab w:val="num" w:pos="2160"/>
        </w:tabs>
        <w:ind w:left="2160" w:hanging="360"/>
      </w:pPr>
      <w:rPr>
        <w:rFonts w:ascii="Wingdings" w:hAnsi="Wingdings" w:hint="default"/>
      </w:rPr>
    </w:lvl>
    <w:lvl w:ilvl="3" w:tplc="4F7816E0" w:tentative="1">
      <w:start w:val="1"/>
      <w:numFmt w:val="bullet"/>
      <w:lvlText w:val=""/>
      <w:lvlJc w:val="left"/>
      <w:pPr>
        <w:tabs>
          <w:tab w:val="num" w:pos="2880"/>
        </w:tabs>
        <w:ind w:left="2880" w:hanging="360"/>
      </w:pPr>
      <w:rPr>
        <w:rFonts w:ascii="Wingdings" w:hAnsi="Wingdings" w:hint="default"/>
      </w:rPr>
    </w:lvl>
    <w:lvl w:ilvl="4" w:tplc="D5DAA624" w:tentative="1">
      <w:start w:val="1"/>
      <w:numFmt w:val="bullet"/>
      <w:lvlText w:val=""/>
      <w:lvlJc w:val="left"/>
      <w:pPr>
        <w:tabs>
          <w:tab w:val="num" w:pos="3600"/>
        </w:tabs>
        <w:ind w:left="3600" w:hanging="360"/>
      </w:pPr>
      <w:rPr>
        <w:rFonts w:ascii="Wingdings" w:hAnsi="Wingdings" w:hint="default"/>
      </w:rPr>
    </w:lvl>
    <w:lvl w:ilvl="5" w:tplc="3092B9E6" w:tentative="1">
      <w:start w:val="1"/>
      <w:numFmt w:val="bullet"/>
      <w:lvlText w:val=""/>
      <w:lvlJc w:val="left"/>
      <w:pPr>
        <w:tabs>
          <w:tab w:val="num" w:pos="4320"/>
        </w:tabs>
        <w:ind w:left="4320" w:hanging="360"/>
      </w:pPr>
      <w:rPr>
        <w:rFonts w:ascii="Wingdings" w:hAnsi="Wingdings" w:hint="default"/>
      </w:rPr>
    </w:lvl>
    <w:lvl w:ilvl="6" w:tplc="485C8062" w:tentative="1">
      <w:start w:val="1"/>
      <w:numFmt w:val="bullet"/>
      <w:lvlText w:val=""/>
      <w:lvlJc w:val="left"/>
      <w:pPr>
        <w:tabs>
          <w:tab w:val="num" w:pos="5040"/>
        </w:tabs>
        <w:ind w:left="5040" w:hanging="360"/>
      </w:pPr>
      <w:rPr>
        <w:rFonts w:ascii="Wingdings" w:hAnsi="Wingdings" w:hint="default"/>
      </w:rPr>
    </w:lvl>
    <w:lvl w:ilvl="7" w:tplc="CDCA4EAC" w:tentative="1">
      <w:start w:val="1"/>
      <w:numFmt w:val="bullet"/>
      <w:lvlText w:val=""/>
      <w:lvlJc w:val="left"/>
      <w:pPr>
        <w:tabs>
          <w:tab w:val="num" w:pos="5760"/>
        </w:tabs>
        <w:ind w:left="5760" w:hanging="360"/>
      </w:pPr>
      <w:rPr>
        <w:rFonts w:ascii="Wingdings" w:hAnsi="Wingdings" w:hint="default"/>
      </w:rPr>
    </w:lvl>
    <w:lvl w:ilvl="8" w:tplc="8454F8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C6AFB"/>
    <w:multiLevelType w:val="hybridMultilevel"/>
    <w:tmpl w:val="C9AEAA76"/>
    <w:lvl w:ilvl="0" w:tplc="F272BF9C">
      <w:start w:val="1"/>
      <w:numFmt w:val="bullet"/>
      <w:lvlText w:val=""/>
      <w:lvlJc w:val="left"/>
      <w:pPr>
        <w:tabs>
          <w:tab w:val="num" w:pos="720"/>
        </w:tabs>
        <w:ind w:left="720" w:hanging="360"/>
      </w:pPr>
      <w:rPr>
        <w:rFonts w:ascii="Symbol" w:hAnsi="Symbol" w:hint="default"/>
      </w:rPr>
    </w:lvl>
    <w:lvl w:ilvl="1" w:tplc="5CC8BCB6">
      <w:start w:val="1"/>
      <w:numFmt w:val="bullet"/>
      <w:lvlText w:val=""/>
      <w:lvlJc w:val="left"/>
      <w:pPr>
        <w:tabs>
          <w:tab w:val="num" w:pos="1440"/>
        </w:tabs>
        <w:ind w:left="1440" w:hanging="360"/>
      </w:pPr>
      <w:rPr>
        <w:rFonts w:ascii="Symbol" w:hAnsi="Symbol" w:hint="default"/>
      </w:rPr>
    </w:lvl>
    <w:lvl w:ilvl="2" w:tplc="3FECA65A" w:tentative="1">
      <w:start w:val="1"/>
      <w:numFmt w:val="bullet"/>
      <w:lvlText w:val=""/>
      <w:lvlJc w:val="left"/>
      <w:pPr>
        <w:tabs>
          <w:tab w:val="num" w:pos="2160"/>
        </w:tabs>
        <w:ind w:left="2160" w:hanging="360"/>
      </w:pPr>
      <w:rPr>
        <w:rFonts w:ascii="Symbol" w:hAnsi="Symbol" w:hint="default"/>
      </w:rPr>
    </w:lvl>
    <w:lvl w:ilvl="3" w:tplc="4186FD20" w:tentative="1">
      <w:start w:val="1"/>
      <w:numFmt w:val="bullet"/>
      <w:lvlText w:val=""/>
      <w:lvlJc w:val="left"/>
      <w:pPr>
        <w:tabs>
          <w:tab w:val="num" w:pos="2880"/>
        </w:tabs>
        <w:ind w:left="2880" w:hanging="360"/>
      </w:pPr>
      <w:rPr>
        <w:rFonts w:ascii="Symbol" w:hAnsi="Symbol" w:hint="default"/>
      </w:rPr>
    </w:lvl>
    <w:lvl w:ilvl="4" w:tplc="3852170A" w:tentative="1">
      <w:start w:val="1"/>
      <w:numFmt w:val="bullet"/>
      <w:lvlText w:val=""/>
      <w:lvlJc w:val="left"/>
      <w:pPr>
        <w:tabs>
          <w:tab w:val="num" w:pos="3600"/>
        </w:tabs>
        <w:ind w:left="3600" w:hanging="360"/>
      </w:pPr>
      <w:rPr>
        <w:rFonts w:ascii="Symbol" w:hAnsi="Symbol" w:hint="default"/>
      </w:rPr>
    </w:lvl>
    <w:lvl w:ilvl="5" w:tplc="18F48EAE" w:tentative="1">
      <w:start w:val="1"/>
      <w:numFmt w:val="bullet"/>
      <w:lvlText w:val=""/>
      <w:lvlJc w:val="left"/>
      <w:pPr>
        <w:tabs>
          <w:tab w:val="num" w:pos="4320"/>
        </w:tabs>
        <w:ind w:left="4320" w:hanging="360"/>
      </w:pPr>
      <w:rPr>
        <w:rFonts w:ascii="Symbol" w:hAnsi="Symbol" w:hint="default"/>
      </w:rPr>
    </w:lvl>
    <w:lvl w:ilvl="6" w:tplc="362C891E" w:tentative="1">
      <w:start w:val="1"/>
      <w:numFmt w:val="bullet"/>
      <w:lvlText w:val=""/>
      <w:lvlJc w:val="left"/>
      <w:pPr>
        <w:tabs>
          <w:tab w:val="num" w:pos="5040"/>
        </w:tabs>
        <w:ind w:left="5040" w:hanging="360"/>
      </w:pPr>
      <w:rPr>
        <w:rFonts w:ascii="Symbol" w:hAnsi="Symbol" w:hint="default"/>
      </w:rPr>
    </w:lvl>
    <w:lvl w:ilvl="7" w:tplc="B1243A8E" w:tentative="1">
      <w:start w:val="1"/>
      <w:numFmt w:val="bullet"/>
      <w:lvlText w:val=""/>
      <w:lvlJc w:val="left"/>
      <w:pPr>
        <w:tabs>
          <w:tab w:val="num" w:pos="5760"/>
        </w:tabs>
        <w:ind w:left="5760" w:hanging="360"/>
      </w:pPr>
      <w:rPr>
        <w:rFonts w:ascii="Symbol" w:hAnsi="Symbol" w:hint="default"/>
      </w:rPr>
    </w:lvl>
    <w:lvl w:ilvl="8" w:tplc="CDCE067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2F3FEF"/>
    <w:multiLevelType w:val="hybridMultilevel"/>
    <w:tmpl w:val="DC88D2C2"/>
    <w:lvl w:ilvl="0" w:tplc="D44CE1D8">
      <w:start w:val="1"/>
      <w:numFmt w:val="bullet"/>
      <w:lvlText w:val=""/>
      <w:lvlJc w:val="left"/>
      <w:pPr>
        <w:tabs>
          <w:tab w:val="num" w:pos="720"/>
        </w:tabs>
        <w:ind w:left="720" w:hanging="360"/>
      </w:pPr>
      <w:rPr>
        <w:rFonts w:ascii="Wingdings" w:hAnsi="Wingdings" w:hint="default"/>
      </w:rPr>
    </w:lvl>
    <w:lvl w:ilvl="1" w:tplc="D8642152">
      <w:start w:val="1"/>
      <w:numFmt w:val="bullet"/>
      <w:lvlText w:val=""/>
      <w:lvlJc w:val="left"/>
      <w:pPr>
        <w:tabs>
          <w:tab w:val="num" w:pos="1440"/>
        </w:tabs>
        <w:ind w:left="1440" w:hanging="360"/>
      </w:pPr>
      <w:rPr>
        <w:rFonts w:ascii="Wingdings" w:hAnsi="Wingdings" w:hint="default"/>
      </w:rPr>
    </w:lvl>
    <w:lvl w:ilvl="2" w:tplc="C4CE8634" w:tentative="1">
      <w:start w:val="1"/>
      <w:numFmt w:val="bullet"/>
      <w:lvlText w:val=""/>
      <w:lvlJc w:val="left"/>
      <w:pPr>
        <w:tabs>
          <w:tab w:val="num" w:pos="2160"/>
        </w:tabs>
        <w:ind w:left="2160" w:hanging="360"/>
      </w:pPr>
      <w:rPr>
        <w:rFonts w:ascii="Wingdings" w:hAnsi="Wingdings" w:hint="default"/>
      </w:rPr>
    </w:lvl>
    <w:lvl w:ilvl="3" w:tplc="F7B0DEBE" w:tentative="1">
      <w:start w:val="1"/>
      <w:numFmt w:val="bullet"/>
      <w:lvlText w:val=""/>
      <w:lvlJc w:val="left"/>
      <w:pPr>
        <w:tabs>
          <w:tab w:val="num" w:pos="2880"/>
        </w:tabs>
        <w:ind w:left="2880" w:hanging="360"/>
      </w:pPr>
      <w:rPr>
        <w:rFonts w:ascii="Wingdings" w:hAnsi="Wingdings" w:hint="default"/>
      </w:rPr>
    </w:lvl>
    <w:lvl w:ilvl="4" w:tplc="B7FCCDB4" w:tentative="1">
      <w:start w:val="1"/>
      <w:numFmt w:val="bullet"/>
      <w:lvlText w:val=""/>
      <w:lvlJc w:val="left"/>
      <w:pPr>
        <w:tabs>
          <w:tab w:val="num" w:pos="3600"/>
        </w:tabs>
        <w:ind w:left="3600" w:hanging="360"/>
      </w:pPr>
      <w:rPr>
        <w:rFonts w:ascii="Wingdings" w:hAnsi="Wingdings" w:hint="default"/>
      </w:rPr>
    </w:lvl>
    <w:lvl w:ilvl="5" w:tplc="EADA2FF8" w:tentative="1">
      <w:start w:val="1"/>
      <w:numFmt w:val="bullet"/>
      <w:lvlText w:val=""/>
      <w:lvlJc w:val="left"/>
      <w:pPr>
        <w:tabs>
          <w:tab w:val="num" w:pos="4320"/>
        </w:tabs>
        <w:ind w:left="4320" w:hanging="360"/>
      </w:pPr>
      <w:rPr>
        <w:rFonts w:ascii="Wingdings" w:hAnsi="Wingdings" w:hint="default"/>
      </w:rPr>
    </w:lvl>
    <w:lvl w:ilvl="6" w:tplc="928EE6C8" w:tentative="1">
      <w:start w:val="1"/>
      <w:numFmt w:val="bullet"/>
      <w:lvlText w:val=""/>
      <w:lvlJc w:val="left"/>
      <w:pPr>
        <w:tabs>
          <w:tab w:val="num" w:pos="5040"/>
        </w:tabs>
        <w:ind w:left="5040" w:hanging="360"/>
      </w:pPr>
      <w:rPr>
        <w:rFonts w:ascii="Wingdings" w:hAnsi="Wingdings" w:hint="default"/>
      </w:rPr>
    </w:lvl>
    <w:lvl w:ilvl="7" w:tplc="0F7EA2C8" w:tentative="1">
      <w:start w:val="1"/>
      <w:numFmt w:val="bullet"/>
      <w:lvlText w:val=""/>
      <w:lvlJc w:val="left"/>
      <w:pPr>
        <w:tabs>
          <w:tab w:val="num" w:pos="5760"/>
        </w:tabs>
        <w:ind w:left="5760" w:hanging="360"/>
      </w:pPr>
      <w:rPr>
        <w:rFonts w:ascii="Wingdings" w:hAnsi="Wingdings" w:hint="default"/>
      </w:rPr>
    </w:lvl>
    <w:lvl w:ilvl="8" w:tplc="6B54ECC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08357837">
    <w:abstractNumId w:val="10"/>
  </w:num>
  <w:num w:numId="2" w16cid:durableId="1026907943">
    <w:abstractNumId w:val="4"/>
  </w:num>
  <w:num w:numId="3" w16cid:durableId="1672677572">
    <w:abstractNumId w:val="19"/>
  </w:num>
  <w:num w:numId="4" w16cid:durableId="415174033">
    <w:abstractNumId w:val="20"/>
  </w:num>
  <w:num w:numId="5" w16cid:durableId="2079547232">
    <w:abstractNumId w:val="12"/>
  </w:num>
  <w:num w:numId="6" w16cid:durableId="143789133">
    <w:abstractNumId w:val="6"/>
  </w:num>
  <w:num w:numId="7" w16cid:durableId="1649625254">
    <w:abstractNumId w:val="13"/>
  </w:num>
  <w:num w:numId="8" w16cid:durableId="1232079177">
    <w:abstractNumId w:val="3"/>
  </w:num>
  <w:num w:numId="9" w16cid:durableId="1522665629">
    <w:abstractNumId w:val="18"/>
  </w:num>
  <w:num w:numId="10" w16cid:durableId="1472019969">
    <w:abstractNumId w:val="5"/>
  </w:num>
  <w:num w:numId="11" w16cid:durableId="1747220467">
    <w:abstractNumId w:val="9"/>
  </w:num>
  <w:num w:numId="12" w16cid:durableId="1530795241">
    <w:abstractNumId w:val="15"/>
  </w:num>
  <w:num w:numId="13" w16cid:durableId="1411779814">
    <w:abstractNumId w:val="17"/>
  </w:num>
  <w:num w:numId="14" w16cid:durableId="2091386552">
    <w:abstractNumId w:val="22"/>
  </w:num>
  <w:num w:numId="15" w16cid:durableId="66611975">
    <w:abstractNumId w:val="16"/>
  </w:num>
  <w:num w:numId="16" w16cid:durableId="343174238">
    <w:abstractNumId w:val="11"/>
  </w:num>
  <w:num w:numId="17" w16cid:durableId="1753089338">
    <w:abstractNumId w:val="7"/>
  </w:num>
  <w:num w:numId="18" w16cid:durableId="1672827708">
    <w:abstractNumId w:val="14"/>
  </w:num>
  <w:num w:numId="19" w16cid:durableId="1760446310">
    <w:abstractNumId w:val="21"/>
  </w:num>
  <w:num w:numId="20" w16cid:durableId="236091659">
    <w:abstractNumId w:val="2"/>
  </w:num>
  <w:num w:numId="21" w16cid:durableId="816650882">
    <w:abstractNumId w:val="8"/>
  </w:num>
  <w:num w:numId="22" w16cid:durableId="770054894">
    <w:abstractNumId w:val="0"/>
  </w:num>
  <w:num w:numId="23" w16cid:durableId="146427273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lia Licocci">
    <w15:presenceInfo w15:providerId="AD" w15:userId="S::giulia.licocci@oceanwinds.com::173ee6f0-1fc1-4e8d-86dd-cafb193b8505"/>
  </w15:person>
  <w15:person w15:author="Claire Goult (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5B"/>
    <w:rsid w:val="00011537"/>
    <w:rsid w:val="00011667"/>
    <w:rsid w:val="00011F7A"/>
    <w:rsid w:val="000134AF"/>
    <w:rsid w:val="000161EB"/>
    <w:rsid w:val="0001641F"/>
    <w:rsid w:val="00030DD6"/>
    <w:rsid w:val="00040976"/>
    <w:rsid w:val="000413A5"/>
    <w:rsid w:val="00043548"/>
    <w:rsid w:val="00044A53"/>
    <w:rsid w:val="00044BA2"/>
    <w:rsid w:val="0005088E"/>
    <w:rsid w:val="00052443"/>
    <w:rsid w:val="00052D9A"/>
    <w:rsid w:val="00054F28"/>
    <w:rsid w:val="00057D53"/>
    <w:rsid w:val="000614D0"/>
    <w:rsid w:val="00074F38"/>
    <w:rsid w:val="0008377A"/>
    <w:rsid w:val="00083BB4"/>
    <w:rsid w:val="0009235A"/>
    <w:rsid w:val="00094B66"/>
    <w:rsid w:val="000A05AF"/>
    <w:rsid w:val="000A2A34"/>
    <w:rsid w:val="000A4F6B"/>
    <w:rsid w:val="000B12FC"/>
    <w:rsid w:val="000B2966"/>
    <w:rsid w:val="000B2A7F"/>
    <w:rsid w:val="000C6A3F"/>
    <w:rsid w:val="000D6FE4"/>
    <w:rsid w:val="000E126A"/>
    <w:rsid w:val="000E18C2"/>
    <w:rsid w:val="000E48E7"/>
    <w:rsid w:val="000E7585"/>
    <w:rsid w:val="000E7929"/>
    <w:rsid w:val="000E7E53"/>
    <w:rsid w:val="000F02A1"/>
    <w:rsid w:val="000F0E64"/>
    <w:rsid w:val="000F26AE"/>
    <w:rsid w:val="000F69A1"/>
    <w:rsid w:val="000F7C79"/>
    <w:rsid w:val="00110DC8"/>
    <w:rsid w:val="00114732"/>
    <w:rsid w:val="001232CA"/>
    <w:rsid w:val="0012390F"/>
    <w:rsid w:val="00130337"/>
    <w:rsid w:val="001467BB"/>
    <w:rsid w:val="00146F26"/>
    <w:rsid w:val="00147210"/>
    <w:rsid w:val="00153022"/>
    <w:rsid w:val="00161EBD"/>
    <w:rsid w:val="001654DE"/>
    <w:rsid w:val="00165E9B"/>
    <w:rsid w:val="00170B88"/>
    <w:rsid w:val="00172C15"/>
    <w:rsid w:val="00174DA9"/>
    <w:rsid w:val="00180ECC"/>
    <w:rsid w:val="00192CCB"/>
    <w:rsid w:val="001960B5"/>
    <w:rsid w:val="001A10AC"/>
    <w:rsid w:val="001A4A60"/>
    <w:rsid w:val="001A56FD"/>
    <w:rsid w:val="001A61DE"/>
    <w:rsid w:val="001B13CA"/>
    <w:rsid w:val="001B17D0"/>
    <w:rsid w:val="001B7BC4"/>
    <w:rsid w:val="001C58C2"/>
    <w:rsid w:val="001D0CE8"/>
    <w:rsid w:val="001D5BF8"/>
    <w:rsid w:val="001D5E6F"/>
    <w:rsid w:val="001D6FA3"/>
    <w:rsid w:val="001E0F4F"/>
    <w:rsid w:val="001E22EA"/>
    <w:rsid w:val="001E32A6"/>
    <w:rsid w:val="001E335B"/>
    <w:rsid w:val="001E5760"/>
    <w:rsid w:val="001F2C94"/>
    <w:rsid w:val="001F2FFE"/>
    <w:rsid w:val="00200103"/>
    <w:rsid w:val="00200D80"/>
    <w:rsid w:val="00205B48"/>
    <w:rsid w:val="002118BE"/>
    <w:rsid w:val="00211E4D"/>
    <w:rsid w:val="00211F18"/>
    <w:rsid w:val="00212E1F"/>
    <w:rsid w:val="00214861"/>
    <w:rsid w:val="00216A5C"/>
    <w:rsid w:val="00224793"/>
    <w:rsid w:val="002254FD"/>
    <w:rsid w:val="00225E3B"/>
    <w:rsid w:val="00243D34"/>
    <w:rsid w:val="002455C9"/>
    <w:rsid w:val="00251E4A"/>
    <w:rsid w:val="00254CAE"/>
    <w:rsid w:val="002570BC"/>
    <w:rsid w:val="002574D4"/>
    <w:rsid w:val="00261D90"/>
    <w:rsid w:val="00263D18"/>
    <w:rsid w:val="00263FEA"/>
    <w:rsid w:val="00270BA6"/>
    <w:rsid w:val="00270F36"/>
    <w:rsid w:val="00271B60"/>
    <w:rsid w:val="002729E3"/>
    <w:rsid w:val="00285DE6"/>
    <w:rsid w:val="00292B4C"/>
    <w:rsid w:val="00293721"/>
    <w:rsid w:val="002971A9"/>
    <w:rsid w:val="002B0B4B"/>
    <w:rsid w:val="002B5B6D"/>
    <w:rsid w:val="002B5F6E"/>
    <w:rsid w:val="002B6E11"/>
    <w:rsid w:val="002C03E1"/>
    <w:rsid w:val="002C44EC"/>
    <w:rsid w:val="002C62E2"/>
    <w:rsid w:val="002C63E6"/>
    <w:rsid w:val="002C7437"/>
    <w:rsid w:val="002D28DB"/>
    <w:rsid w:val="002D49F6"/>
    <w:rsid w:val="002D73D4"/>
    <w:rsid w:val="002F12CA"/>
    <w:rsid w:val="002F2733"/>
    <w:rsid w:val="00300D89"/>
    <w:rsid w:val="00310628"/>
    <w:rsid w:val="00313D6B"/>
    <w:rsid w:val="0031561E"/>
    <w:rsid w:val="00323DEB"/>
    <w:rsid w:val="00332DFE"/>
    <w:rsid w:val="003332D9"/>
    <w:rsid w:val="00337740"/>
    <w:rsid w:val="0034456B"/>
    <w:rsid w:val="00346584"/>
    <w:rsid w:val="00346A99"/>
    <w:rsid w:val="00352C9D"/>
    <w:rsid w:val="00354261"/>
    <w:rsid w:val="003544AA"/>
    <w:rsid w:val="00356239"/>
    <w:rsid w:val="003578D2"/>
    <w:rsid w:val="00361FA2"/>
    <w:rsid w:val="003664DD"/>
    <w:rsid w:val="00366751"/>
    <w:rsid w:val="00371568"/>
    <w:rsid w:val="00373651"/>
    <w:rsid w:val="003751CB"/>
    <w:rsid w:val="003760A7"/>
    <w:rsid w:val="003761CA"/>
    <w:rsid w:val="003858C5"/>
    <w:rsid w:val="00386F69"/>
    <w:rsid w:val="0039638E"/>
    <w:rsid w:val="003A0208"/>
    <w:rsid w:val="003A5D4F"/>
    <w:rsid w:val="003A6615"/>
    <w:rsid w:val="003B0676"/>
    <w:rsid w:val="003B079F"/>
    <w:rsid w:val="003B67F4"/>
    <w:rsid w:val="003C0AAB"/>
    <w:rsid w:val="003C287F"/>
    <w:rsid w:val="003C770E"/>
    <w:rsid w:val="003D13EB"/>
    <w:rsid w:val="003E2244"/>
    <w:rsid w:val="003E246C"/>
    <w:rsid w:val="003E40C4"/>
    <w:rsid w:val="003F3F3D"/>
    <w:rsid w:val="003F4D61"/>
    <w:rsid w:val="003F7F96"/>
    <w:rsid w:val="00407886"/>
    <w:rsid w:val="004102D8"/>
    <w:rsid w:val="0041583B"/>
    <w:rsid w:val="004171FA"/>
    <w:rsid w:val="0042170D"/>
    <w:rsid w:val="00437253"/>
    <w:rsid w:val="00441F2D"/>
    <w:rsid w:val="00444212"/>
    <w:rsid w:val="00444F3B"/>
    <w:rsid w:val="00452D0F"/>
    <w:rsid w:val="004532ED"/>
    <w:rsid w:val="00457057"/>
    <w:rsid w:val="00464184"/>
    <w:rsid w:val="00470B5B"/>
    <w:rsid w:val="00470FE1"/>
    <w:rsid w:val="004811B8"/>
    <w:rsid w:val="004813E7"/>
    <w:rsid w:val="004828A4"/>
    <w:rsid w:val="00486A97"/>
    <w:rsid w:val="00491CF9"/>
    <w:rsid w:val="00492E9E"/>
    <w:rsid w:val="0049733A"/>
    <w:rsid w:val="004A1380"/>
    <w:rsid w:val="004A2424"/>
    <w:rsid w:val="004A28BF"/>
    <w:rsid w:val="004A43AE"/>
    <w:rsid w:val="004B0932"/>
    <w:rsid w:val="004B0DD4"/>
    <w:rsid w:val="004B177F"/>
    <w:rsid w:val="004B2DC2"/>
    <w:rsid w:val="004B49C2"/>
    <w:rsid w:val="004C270C"/>
    <w:rsid w:val="004C38D2"/>
    <w:rsid w:val="004C39E3"/>
    <w:rsid w:val="004D12C6"/>
    <w:rsid w:val="004D504A"/>
    <w:rsid w:val="004E1171"/>
    <w:rsid w:val="004E28AA"/>
    <w:rsid w:val="004E402B"/>
    <w:rsid w:val="004E5186"/>
    <w:rsid w:val="004E5314"/>
    <w:rsid w:val="004E55A3"/>
    <w:rsid w:val="004F10E6"/>
    <w:rsid w:val="004F369A"/>
    <w:rsid w:val="004F4375"/>
    <w:rsid w:val="004F6795"/>
    <w:rsid w:val="004F7BB0"/>
    <w:rsid w:val="005019BA"/>
    <w:rsid w:val="005043F9"/>
    <w:rsid w:val="00505617"/>
    <w:rsid w:val="0050578D"/>
    <w:rsid w:val="00506117"/>
    <w:rsid w:val="00510045"/>
    <w:rsid w:val="0051043D"/>
    <w:rsid w:val="00513DBF"/>
    <w:rsid w:val="00514EE2"/>
    <w:rsid w:val="00517106"/>
    <w:rsid w:val="005216D1"/>
    <w:rsid w:val="00525AE5"/>
    <w:rsid w:val="005273B6"/>
    <w:rsid w:val="005310F4"/>
    <w:rsid w:val="0053384C"/>
    <w:rsid w:val="00535EB9"/>
    <w:rsid w:val="00540C20"/>
    <w:rsid w:val="0054237D"/>
    <w:rsid w:val="005450F3"/>
    <w:rsid w:val="0054550A"/>
    <w:rsid w:val="005603D9"/>
    <w:rsid w:val="00564462"/>
    <w:rsid w:val="005646AB"/>
    <w:rsid w:val="00564CEF"/>
    <w:rsid w:val="00566ABB"/>
    <w:rsid w:val="005764EC"/>
    <w:rsid w:val="00576659"/>
    <w:rsid w:val="00583DF8"/>
    <w:rsid w:val="00585470"/>
    <w:rsid w:val="00590B32"/>
    <w:rsid w:val="00591634"/>
    <w:rsid w:val="00592099"/>
    <w:rsid w:val="00593601"/>
    <w:rsid w:val="00593CC1"/>
    <w:rsid w:val="00593F5E"/>
    <w:rsid w:val="00594F42"/>
    <w:rsid w:val="0059567B"/>
    <w:rsid w:val="00595BAE"/>
    <w:rsid w:val="005A04CA"/>
    <w:rsid w:val="005A09FB"/>
    <w:rsid w:val="005B7511"/>
    <w:rsid w:val="005B778B"/>
    <w:rsid w:val="005C221F"/>
    <w:rsid w:val="005C34DD"/>
    <w:rsid w:val="005C5ED9"/>
    <w:rsid w:val="005C6C08"/>
    <w:rsid w:val="005D0A50"/>
    <w:rsid w:val="005D6B31"/>
    <w:rsid w:val="005D6B3E"/>
    <w:rsid w:val="005E30CD"/>
    <w:rsid w:val="005F1C59"/>
    <w:rsid w:val="005F45AB"/>
    <w:rsid w:val="005F4CEF"/>
    <w:rsid w:val="005F7701"/>
    <w:rsid w:val="00601B13"/>
    <w:rsid w:val="0060213D"/>
    <w:rsid w:val="0060367A"/>
    <w:rsid w:val="00604BFB"/>
    <w:rsid w:val="00604C97"/>
    <w:rsid w:val="006077EA"/>
    <w:rsid w:val="00614864"/>
    <w:rsid w:val="00614CB4"/>
    <w:rsid w:val="00615898"/>
    <w:rsid w:val="00616962"/>
    <w:rsid w:val="006219D8"/>
    <w:rsid w:val="006239B9"/>
    <w:rsid w:val="0062574F"/>
    <w:rsid w:val="006277ED"/>
    <w:rsid w:val="006335E9"/>
    <w:rsid w:val="006363E2"/>
    <w:rsid w:val="00640AC4"/>
    <w:rsid w:val="006423C4"/>
    <w:rsid w:val="006445E6"/>
    <w:rsid w:val="00647A9E"/>
    <w:rsid w:val="0065242E"/>
    <w:rsid w:val="0065298C"/>
    <w:rsid w:val="00653B11"/>
    <w:rsid w:val="00653B4F"/>
    <w:rsid w:val="006642B1"/>
    <w:rsid w:val="00667E80"/>
    <w:rsid w:val="006709C2"/>
    <w:rsid w:val="00691E47"/>
    <w:rsid w:val="00693400"/>
    <w:rsid w:val="00694208"/>
    <w:rsid w:val="006953BB"/>
    <w:rsid w:val="006A6C64"/>
    <w:rsid w:val="006B1D25"/>
    <w:rsid w:val="006B5906"/>
    <w:rsid w:val="006C2553"/>
    <w:rsid w:val="006C2E09"/>
    <w:rsid w:val="006C3E1F"/>
    <w:rsid w:val="006D1BCB"/>
    <w:rsid w:val="006D74CC"/>
    <w:rsid w:val="006E2B31"/>
    <w:rsid w:val="006F1EF7"/>
    <w:rsid w:val="006F27D8"/>
    <w:rsid w:val="006F415A"/>
    <w:rsid w:val="006F609F"/>
    <w:rsid w:val="006F787E"/>
    <w:rsid w:val="0070195A"/>
    <w:rsid w:val="00704EAE"/>
    <w:rsid w:val="00705466"/>
    <w:rsid w:val="00714797"/>
    <w:rsid w:val="00714E8E"/>
    <w:rsid w:val="00716992"/>
    <w:rsid w:val="007216FB"/>
    <w:rsid w:val="00725214"/>
    <w:rsid w:val="0073421C"/>
    <w:rsid w:val="00737726"/>
    <w:rsid w:val="007378B5"/>
    <w:rsid w:val="00741E8B"/>
    <w:rsid w:val="00743A4A"/>
    <w:rsid w:val="00750B0A"/>
    <w:rsid w:val="00751E50"/>
    <w:rsid w:val="007525C6"/>
    <w:rsid w:val="007555E5"/>
    <w:rsid w:val="00764A42"/>
    <w:rsid w:val="00772CCC"/>
    <w:rsid w:val="00773B1B"/>
    <w:rsid w:val="007743FB"/>
    <w:rsid w:val="007746FF"/>
    <w:rsid w:val="00780801"/>
    <w:rsid w:val="00785559"/>
    <w:rsid w:val="00795251"/>
    <w:rsid w:val="007A22E5"/>
    <w:rsid w:val="007A4873"/>
    <w:rsid w:val="007B0528"/>
    <w:rsid w:val="007B493A"/>
    <w:rsid w:val="007B5008"/>
    <w:rsid w:val="007B68A1"/>
    <w:rsid w:val="007D6C8E"/>
    <w:rsid w:val="007E47CB"/>
    <w:rsid w:val="007E69DE"/>
    <w:rsid w:val="007E6E51"/>
    <w:rsid w:val="007E7A5F"/>
    <w:rsid w:val="007F1E4C"/>
    <w:rsid w:val="007F2D53"/>
    <w:rsid w:val="007F32D7"/>
    <w:rsid w:val="007F74E9"/>
    <w:rsid w:val="0080290C"/>
    <w:rsid w:val="008074F5"/>
    <w:rsid w:val="00812DCB"/>
    <w:rsid w:val="00815CE0"/>
    <w:rsid w:val="0081620F"/>
    <w:rsid w:val="00824F1E"/>
    <w:rsid w:val="00833ED6"/>
    <w:rsid w:val="00833FC9"/>
    <w:rsid w:val="008343E6"/>
    <w:rsid w:val="00834B65"/>
    <w:rsid w:val="00834FF1"/>
    <w:rsid w:val="00836119"/>
    <w:rsid w:val="00836223"/>
    <w:rsid w:val="00844547"/>
    <w:rsid w:val="008516A1"/>
    <w:rsid w:val="008519EE"/>
    <w:rsid w:val="00861B04"/>
    <w:rsid w:val="00863CA4"/>
    <w:rsid w:val="00866060"/>
    <w:rsid w:val="00877A04"/>
    <w:rsid w:val="008837C4"/>
    <w:rsid w:val="00886141"/>
    <w:rsid w:val="008867A1"/>
    <w:rsid w:val="00886A78"/>
    <w:rsid w:val="00887225"/>
    <w:rsid w:val="00887EFC"/>
    <w:rsid w:val="008905D8"/>
    <w:rsid w:val="00894E41"/>
    <w:rsid w:val="008978F6"/>
    <w:rsid w:val="008A54F8"/>
    <w:rsid w:val="008B1B52"/>
    <w:rsid w:val="008B1CE9"/>
    <w:rsid w:val="008B4D73"/>
    <w:rsid w:val="008B5413"/>
    <w:rsid w:val="008B7299"/>
    <w:rsid w:val="008C0F90"/>
    <w:rsid w:val="008C45A0"/>
    <w:rsid w:val="008C68D3"/>
    <w:rsid w:val="008D48ED"/>
    <w:rsid w:val="008E1078"/>
    <w:rsid w:val="008E1086"/>
    <w:rsid w:val="008E3D3F"/>
    <w:rsid w:val="008F19A7"/>
    <w:rsid w:val="008F19B4"/>
    <w:rsid w:val="009027DA"/>
    <w:rsid w:val="00903D12"/>
    <w:rsid w:val="00903EBA"/>
    <w:rsid w:val="00903F63"/>
    <w:rsid w:val="00910115"/>
    <w:rsid w:val="009112D8"/>
    <w:rsid w:val="00911A0D"/>
    <w:rsid w:val="0091366F"/>
    <w:rsid w:val="0091783A"/>
    <w:rsid w:val="009226E5"/>
    <w:rsid w:val="00931419"/>
    <w:rsid w:val="009328A0"/>
    <w:rsid w:val="00932A8E"/>
    <w:rsid w:val="009354D1"/>
    <w:rsid w:val="00936098"/>
    <w:rsid w:val="0093799C"/>
    <w:rsid w:val="009446C6"/>
    <w:rsid w:val="00950875"/>
    <w:rsid w:val="00951276"/>
    <w:rsid w:val="00954C4A"/>
    <w:rsid w:val="00957F0F"/>
    <w:rsid w:val="00960651"/>
    <w:rsid w:val="00961BC9"/>
    <w:rsid w:val="00962E44"/>
    <w:rsid w:val="00963542"/>
    <w:rsid w:val="00966DF4"/>
    <w:rsid w:val="00967B4E"/>
    <w:rsid w:val="00970B52"/>
    <w:rsid w:val="00973D5A"/>
    <w:rsid w:val="00975A35"/>
    <w:rsid w:val="009765EA"/>
    <w:rsid w:val="00976A58"/>
    <w:rsid w:val="00982F2B"/>
    <w:rsid w:val="00982FBE"/>
    <w:rsid w:val="00983001"/>
    <w:rsid w:val="009850A7"/>
    <w:rsid w:val="009936CF"/>
    <w:rsid w:val="00995F38"/>
    <w:rsid w:val="009A181B"/>
    <w:rsid w:val="009A206C"/>
    <w:rsid w:val="009A2537"/>
    <w:rsid w:val="009A7591"/>
    <w:rsid w:val="009A7732"/>
    <w:rsid w:val="009A7CD5"/>
    <w:rsid w:val="009B0AA0"/>
    <w:rsid w:val="009B0AD1"/>
    <w:rsid w:val="009C1F14"/>
    <w:rsid w:val="009C2C20"/>
    <w:rsid w:val="009C36B4"/>
    <w:rsid w:val="009C52A3"/>
    <w:rsid w:val="009D0821"/>
    <w:rsid w:val="009D46E0"/>
    <w:rsid w:val="009D57EB"/>
    <w:rsid w:val="009E2E0E"/>
    <w:rsid w:val="009E3098"/>
    <w:rsid w:val="009E4A33"/>
    <w:rsid w:val="009F11E4"/>
    <w:rsid w:val="00A03FBA"/>
    <w:rsid w:val="00A14136"/>
    <w:rsid w:val="00A2384B"/>
    <w:rsid w:val="00A24510"/>
    <w:rsid w:val="00A257CF"/>
    <w:rsid w:val="00A25CAD"/>
    <w:rsid w:val="00A25D09"/>
    <w:rsid w:val="00A27A43"/>
    <w:rsid w:val="00A3267F"/>
    <w:rsid w:val="00A34FF8"/>
    <w:rsid w:val="00A35A30"/>
    <w:rsid w:val="00A37D33"/>
    <w:rsid w:val="00A407B0"/>
    <w:rsid w:val="00A43F55"/>
    <w:rsid w:val="00A51EEC"/>
    <w:rsid w:val="00A52070"/>
    <w:rsid w:val="00A57385"/>
    <w:rsid w:val="00A57C0F"/>
    <w:rsid w:val="00A659EF"/>
    <w:rsid w:val="00A73DD5"/>
    <w:rsid w:val="00A74A94"/>
    <w:rsid w:val="00A74E36"/>
    <w:rsid w:val="00A76164"/>
    <w:rsid w:val="00A7772D"/>
    <w:rsid w:val="00A812C4"/>
    <w:rsid w:val="00A82D2E"/>
    <w:rsid w:val="00A83239"/>
    <w:rsid w:val="00A87F09"/>
    <w:rsid w:val="00A96E72"/>
    <w:rsid w:val="00A975B0"/>
    <w:rsid w:val="00AA25DD"/>
    <w:rsid w:val="00AA48D9"/>
    <w:rsid w:val="00AB0018"/>
    <w:rsid w:val="00AB1535"/>
    <w:rsid w:val="00AC067A"/>
    <w:rsid w:val="00AC1063"/>
    <w:rsid w:val="00AC4385"/>
    <w:rsid w:val="00AD2A89"/>
    <w:rsid w:val="00AD5107"/>
    <w:rsid w:val="00AE2B0A"/>
    <w:rsid w:val="00AE3043"/>
    <w:rsid w:val="00AE3BAD"/>
    <w:rsid w:val="00AE657B"/>
    <w:rsid w:val="00AF54BF"/>
    <w:rsid w:val="00AF61E2"/>
    <w:rsid w:val="00AF6A2B"/>
    <w:rsid w:val="00B0033A"/>
    <w:rsid w:val="00B04AC2"/>
    <w:rsid w:val="00B20125"/>
    <w:rsid w:val="00B2143A"/>
    <w:rsid w:val="00B21B25"/>
    <w:rsid w:val="00B36009"/>
    <w:rsid w:val="00B3682A"/>
    <w:rsid w:val="00B440B4"/>
    <w:rsid w:val="00B45C7F"/>
    <w:rsid w:val="00B509A3"/>
    <w:rsid w:val="00B52CA4"/>
    <w:rsid w:val="00B531A8"/>
    <w:rsid w:val="00B546DC"/>
    <w:rsid w:val="00B60ADE"/>
    <w:rsid w:val="00B65A34"/>
    <w:rsid w:val="00B65A8B"/>
    <w:rsid w:val="00B65F80"/>
    <w:rsid w:val="00B66284"/>
    <w:rsid w:val="00B7116D"/>
    <w:rsid w:val="00B71EBB"/>
    <w:rsid w:val="00B72663"/>
    <w:rsid w:val="00B738DA"/>
    <w:rsid w:val="00B8034E"/>
    <w:rsid w:val="00B807B3"/>
    <w:rsid w:val="00B84E38"/>
    <w:rsid w:val="00B86235"/>
    <w:rsid w:val="00B9131D"/>
    <w:rsid w:val="00B9422D"/>
    <w:rsid w:val="00B96E8E"/>
    <w:rsid w:val="00BA324E"/>
    <w:rsid w:val="00BA3848"/>
    <w:rsid w:val="00BA623A"/>
    <w:rsid w:val="00BA6453"/>
    <w:rsid w:val="00BB5392"/>
    <w:rsid w:val="00BB58DC"/>
    <w:rsid w:val="00BB6F00"/>
    <w:rsid w:val="00BC51C8"/>
    <w:rsid w:val="00BC6E1A"/>
    <w:rsid w:val="00BD0ED2"/>
    <w:rsid w:val="00BD265B"/>
    <w:rsid w:val="00BD7F5B"/>
    <w:rsid w:val="00BE0981"/>
    <w:rsid w:val="00BE2B09"/>
    <w:rsid w:val="00BE3695"/>
    <w:rsid w:val="00BE6E10"/>
    <w:rsid w:val="00BF4868"/>
    <w:rsid w:val="00BF6715"/>
    <w:rsid w:val="00C02D56"/>
    <w:rsid w:val="00C030E2"/>
    <w:rsid w:val="00C04713"/>
    <w:rsid w:val="00C05985"/>
    <w:rsid w:val="00C108A8"/>
    <w:rsid w:val="00C16A7B"/>
    <w:rsid w:val="00C17C30"/>
    <w:rsid w:val="00C2197C"/>
    <w:rsid w:val="00C222E7"/>
    <w:rsid w:val="00C27F89"/>
    <w:rsid w:val="00C33D59"/>
    <w:rsid w:val="00C35531"/>
    <w:rsid w:val="00C36385"/>
    <w:rsid w:val="00C43F6D"/>
    <w:rsid w:val="00C456C9"/>
    <w:rsid w:val="00C53337"/>
    <w:rsid w:val="00C64FA5"/>
    <w:rsid w:val="00C65DDB"/>
    <w:rsid w:val="00C70E13"/>
    <w:rsid w:val="00C768D1"/>
    <w:rsid w:val="00C8339D"/>
    <w:rsid w:val="00C842EE"/>
    <w:rsid w:val="00C8713C"/>
    <w:rsid w:val="00C91D31"/>
    <w:rsid w:val="00C92872"/>
    <w:rsid w:val="00C976A7"/>
    <w:rsid w:val="00C97F98"/>
    <w:rsid w:val="00CA2103"/>
    <w:rsid w:val="00CA2D72"/>
    <w:rsid w:val="00CA5691"/>
    <w:rsid w:val="00CC0228"/>
    <w:rsid w:val="00CC28BC"/>
    <w:rsid w:val="00CC5380"/>
    <w:rsid w:val="00CC6916"/>
    <w:rsid w:val="00CD0E32"/>
    <w:rsid w:val="00CD118C"/>
    <w:rsid w:val="00CD1AC2"/>
    <w:rsid w:val="00CD21EC"/>
    <w:rsid w:val="00CD4547"/>
    <w:rsid w:val="00CD466F"/>
    <w:rsid w:val="00CE1C40"/>
    <w:rsid w:val="00CE32DF"/>
    <w:rsid w:val="00CE6F55"/>
    <w:rsid w:val="00CF7007"/>
    <w:rsid w:val="00D042E7"/>
    <w:rsid w:val="00D0594B"/>
    <w:rsid w:val="00D1347E"/>
    <w:rsid w:val="00D201BA"/>
    <w:rsid w:val="00D20E29"/>
    <w:rsid w:val="00D24DA3"/>
    <w:rsid w:val="00D279F0"/>
    <w:rsid w:val="00D31750"/>
    <w:rsid w:val="00D42B12"/>
    <w:rsid w:val="00D73506"/>
    <w:rsid w:val="00D82C88"/>
    <w:rsid w:val="00D8752F"/>
    <w:rsid w:val="00D91B4C"/>
    <w:rsid w:val="00D95182"/>
    <w:rsid w:val="00DA3C7F"/>
    <w:rsid w:val="00DA6C38"/>
    <w:rsid w:val="00DB0BF2"/>
    <w:rsid w:val="00DB0E3D"/>
    <w:rsid w:val="00DB492E"/>
    <w:rsid w:val="00DC1255"/>
    <w:rsid w:val="00DC1364"/>
    <w:rsid w:val="00DC2DEB"/>
    <w:rsid w:val="00DC363E"/>
    <w:rsid w:val="00DD35C1"/>
    <w:rsid w:val="00DD5415"/>
    <w:rsid w:val="00DD68DE"/>
    <w:rsid w:val="00DE09B2"/>
    <w:rsid w:val="00DE3E7B"/>
    <w:rsid w:val="00DF08EA"/>
    <w:rsid w:val="00DF2437"/>
    <w:rsid w:val="00DF4095"/>
    <w:rsid w:val="00E01A27"/>
    <w:rsid w:val="00E024B5"/>
    <w:rsid w:val="00E02DC4"/>
    <w:rsid w:val="00E0319F"/>
    <w:rsid w:val="00E03F1C"/>
    <w:rsid w:val="00E0454E"/>
    <w:rsid w:val="00E11875"/>
    <w:rsid w:val="00E277C2"/>
    <w:rsid w:val="00E3051E"/>
    <w:rsid w:val="00E32767"/>
    <w:rsid w:val="00E335B5"/>
    <w:rsid w:val="00E34412"/>
    <w:rsid w:val="00E371CA"/>
    <w:rsid w:val="00E41D6E"/>
    <w:rsid w:val="00E43130"/>
    <w:rsid w:val="00E45BF4"/>
    <w:rsid w:val="00E469EE"/>
    <w:rsid w:val="00E47B59"/>
    <w:rsid w:val="00E52495"/>
    <w:rsid w:val="00E54854"/>
    <w:rsid w:val="00E5526A"/>
    <w:rsid w:val="00E55782"/>
    <w:rsid w:val="00E5693C"/>
    <w:rsid w:val="00E608BB"/>
    <w:rsid w:val="00E634CB"/>
    <w:rsid w:val="00E647E5"/>
    <w:rsid w:val="00E70251"/>
    <w:rsid w:val="00E83EC6"/>
    <w:rsid w:val="00E84DFD"/>
    <w:rsid w:val="00E85EB8"/>
    <w:rsid w:val="00EB7561"/>
    <w:rsid w:val="00EC31CF"/>
    <w:rsid w:val="00EC34D2"/>
    <w:rsid w:val="00EC7942"/>
    <w:rsid w:val="00ED19A8"/>
    <w:rsid w:val="00ED3CD1"/>
    <w:rsid w:val="00EE18FA"/>
    <w:rsid w:val="00EF5FB7"/>
    <w:rsid w:val="00F014D7"/>
    <w:rsid w:val="00F01AB9"/>
    <w:rsid w:val="00F03711"/>
    <w:rsid w:val="00F06605"/>
    <w:rsid w:val="00F1276A"/>
    <w:rsid w:val="00F1433E"/>
    <w:rsid w:val="00F16AD9"/>
    <w:rsid w:val="00F16C3F"/>
    <w:rsid w:val="00F23011"/>
    <w:rsid w:val="00F26669"/>
    <w:rsid w:val="00F36416"/>
    <w:rsid w:val="00F36780"/>
    <w:rsid w:val="00F464CC"/>
    <w:rsid w:val="00F47B9E"/>
    <w:rsid w:val="00F54BE5"/>
    <w:rsid w:val="00F55FCF"/>
    <w:rsid w:val="00F56597"/>
    <w:rsid w:val="00F56A82"/>
    <w:rsid w:val="00F619D7"/>
    <w:rsid w:val="00F62C74"/>
    <w:rsid w:val="00F63AB1"/>
    <w:rsid w:val="00F64477"/>
    <w:rsid w:val="00F66658"/>
    <w:rsid w:val="00F67A13"/>
    <w:rsid w:val="00F67F96"/>
    <w:rsid w:val="00F7026A"/>
    <w:rsid w:val="00F70DF6"/>
    <w:rsid w:val="00F737AE"/>
    <w:rsid w:val="00F741EC"/>
    <w:rsid w:val="00F7425C"/>
    <w:rsid w:val="00F76826"/>
    <w:rsid w:val="00F80284"/>
    <w:rsid w:val="00F82FEA"/>
    <w:rsid w:val="00F83612"/>
    <w:rsid w:val="00F83C09"/>
    <w:rsid w:val="00F93B42"/>
    <w:rsid w:val="00F9480B"/>
    <w:rsid w:val="00FB28E8"/>
    <w:rsid w:val="00FB5A3B"/>
    <w:rsid w:val="00FB5C34"/>
    <w:rsid w:val="00FD1252"/>
    <w:rsid w:val="00FD60FB"/>
    <w:rsid w:val="00FE15C9"/>
    <w:rsid w:val="00FE1AA8"/>
    <w:rsid w:val="00FE318E"/>
    <w:rsid w:val="00FF1894"/>
    <w:rsid w:val="00FF251C"/>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CD20A"/>
  <w15:chartTrackingRefBased/>
  <w15:docId w15:val="{FD55FDA3-5D99-4F15-9793-5963AE16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1E5760"/>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1E5760"/>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0E7585"/>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paragraph" w:styleId="Revision">
    <w:name w:val="Revision"/>
    <w:hidden/>
    <w:uiPriority w:val="99"/>
    <w:semiHidden/>
    <w:rsid w:val="001C58C2"/>
    <w:pPr>
      <w:spacing w:after="0" w:line="240" w:lineRule="auto"/>
    </w:pPr>
    <w:rPr>
      <w:sz w:val="24"/>
    </w:rPr>
  </w:style>
  <w:style w:type="character" w:styleId="UnresolvedMention">
    <w:name w:val="Unresolved Mention"/>
    <w:basedOn w:val="DefaultParagraphFont"/>
    <w:uiPriority w:val="99"/>
    <w:semiHidden/>
    <w:unhideWhenUsed/>
    <w:rsid w:val="00AB0018"/>
    <w:rPr>
      <w:color w:val="605E5C"/>
      <w:shd w:val="clear" w:color="auto" w:fill="E1DFDD"/>
    </w:rPr>
  </w:style>
  <w:style w:type="table" w:customStyle="1" w:styleId="TableGrid1">
    <w:name w:val="Table Grid1"/>
    <w:basedOn w:val="TableNormal"/>
    <w:next w:val="TableGrid"/>
    <w:uiPriority w:val="39"/>
    <w:rsid w:val="007378B5"/>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1550">
      <w:bodyDiv w:val="1"/>
      <w:marLeft w:val="0"/>
      <w:marRight w:val="0"/>
      <w:marTop w:val="0"/>
      <w:marBottom w:val="0"/>
      <w:divBdr>
        <w:top w:val="none" w:sz="0" w:space="0" w:color="auto"/>
        <w:left w:val="none" w:sz="0" w:space="0" w:color="auto"/>
        <w:bottom w:val="none" w:sz="0" w:space="0" w:color="auto"/>
        <w:right w:val="none" w:sz="0" w:space="0" w:color="auto"/>
      </w:divBdr>
      <w:divsChild>
        <w:div w:id="2037534626">
          <w:marLeft w:val="274"/>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400715580">
      <w:bodyDiv w:val="1"/>
      <w:marLeft w:val="0"/>
      <w:marRight w:val="0"/>
      <w:marTop w:val="0"/>
      <w:marBottom w:val="0"/>
      <w:divBdr>
        <w:top w:val="none" w:sz="0" w:space="0" w:color="auto"/>
        <w:left w:val="none" w:sz="0" w:space="0" w:color="auto"/>
        <w:bottom w:val="none" w:sz="0" w:space="0" w:color="auto"/>
        <w:right w:val="none" w:sz="0" w:space="0" w:color="auto"/>
      </w:divBdr>
      <w:divsChild>
        <w:div w:id="952398249">
          <w:marLeft w:val="274"/>
          <w:marRight w:val="0"/>
          <w:marTop w:val="0"/>
          <w:marBottom w:val="0"/>
          <w:divBdr>
            <w:top w:val="none" w:sz="0" w:space="0" w:color="auto"/>
            <w:left w:val="none" w:sz="0" w:space="0" w:color="auto"/>
            <w:bottom w:val="none" w:sz="0" w:space="0" w:color="auto"/>
            <w:right w:val="none" w:sz="0" w:space="0" w:color="auto"/>
          </w:divBdr>
        </w:div>
      </w:divsChild>
    </w:div>
    <w:div w:id="708191091">
      <w:bodyDiv w:val="1"/>
      <w:marLeft w:val="0"/>
      <w:marRight w:val="0"/>
      <w:marTop w:val="0"/>
      <w:marBottom w:val="0"/>
      <w:divBdr>
        <w:top w:val="none" w:sz="0" w:space="0" w:color="auto"/>
        <w:left w:val="none" w:sz="0" w:space="0" w:color="auto"/>
        <w:bottom w:val="none" w:sz="0" w:space="0" w:color="auto"/>
        <w:right w:val="none" w:sz="0" w:space="0" w:color="auto"/>
      </w:divBdr>
      <w:divsChild>
        <w:div w:id="350953712">
          <w:marLeft w:val="274"/>
          <w:marRight w:val="0"/>
          <w:marTop w:val="0"/>
          <w:marBottom w:val="0"/>
          <w:divBdr>
            <w:top w:val="none" w:sz="0" w:space="0" w:color="auto"/>
            <w:left w:val="none" w:sz="0" w:space="0" w:color="auto"/>
            <w:bottom w:val="none" w:sz="0" w:space="0" w:color="auto"/>
            <w:right w:val="none" w:sz="0" w:space="0" w:color="auto"/>
          </w:divBdr>
        </w:div>
      </w:divsChild>
    </w:div>
    <w:div w:id="839151704">
      <w:bodyDiv w:val="1"/>
      <w:marLeft w:val="0"/>
      <w:marRight w:val="0"/>
      <w:marTop w:val="0"/>
      <w:marBottom w:val="0"/>
      <w:divBdr>
        <w:top w:val="none" w:sz="0" w:space="0" w:color="auto"/>
        <w:left w:val="none" w:sz="0" w:space="0" w:color="auto"/>
        <w:bottom w:val="none" w:sz="0" w:space="0" w:color="auto"/>
        <w:right w:val="none" w:sz="0" w:space="0" w:color="auto"/>
      </w:divBdr>
      <w:divsChild>
        <w:div w:id="979185348">
          <w:marLeft w:val="547"/>
          <w:marRight w:val="0"/>
          <w:marTop w:val="0"/>
          <w:marBottom w:val="0"/>
          <w:divBdr>
            <w:top w:val="none" w:sz="0" w:space="0" w:color="auto"/>
            <w:left w:val="none" w:sz="0" w:space="0" w:color="auto"/>
            <w:bottom w:val="none" w:sz="0" w:space="0" w:color="auto"/>
            <w:right w:val="none" w:sz="0" w:space="0" w:color="auto"/>
          </w:divBdr>
        </w:div>
      </w:divsChild>
    </w:div>
    <w:div w:id="1221210205">
      <w:bodyDiv w:val="1"/>
      <w:marLeft w:val="0"/>
      <w:marRight w:val="0"/>
      <w:marTop w:val="0"/>
      <w:marBottom w:val="0"/>
      <w:divBdr>
        <w:top w:val="none" w:sz="0" w:space="0" w:color="auto"/>
        <w:left w:val="none" w:sz="0" w:space="0" w:color="auto"/>
        <w:bottom w:val="none" w:sz="0" w:space="0" w:color="auto"/>
        <w:right w:val="none" w:sz="0" w:space="0" w:color="auto"/>
      </w:divBdr>
      <w:divsChild>
        <w:div w:id="58213653">
          <w:marLeft w:val="547"/>
          <w:marRight w:val="0"/>
          <w:marTop w:val="0"/>
          <w:marBottom w:val="0"/>
          <w:divBdr>
            <w:top w:val="none" w:sz="0" w:space="0" w:color="auto"/>
            <w:left w:val="none" w:sz="0" w:space="0" w:color="auto"/>
            <w:bottom w:val="none" w:sz="0" w:space="0" w:color="auto"/>
            <w:right w:val="none" w:sz="0" w:space="0" w:color="auto"/>
          </w:divBdr>
        </w:div>
      </w:divsChild>
    </w:div>
    <w:div w:id="1432778610">
      <w:bodyDiv w:val="1"/>
      <w:marLeft w:val="0"/>
      <w:marRight w:val="0"/>
      <w:marTop w:val="0"/>
      <w:marBottom w:val="0"/>
      <w:divBdr>
        <w:top w:val="none" w:sz="0" w:space="0" w:color="auto"/>
        <w:left w:val="none" w:sz="0" w:space="0" w:color="auto"/>
        <w:bottom w:val="none" w:sz="0" w:space="0" w:color="auto"/>
        <w:right w:val="none" w:sz="0" w:space="0" w:color="auto"/>
      </w:divBdr>
    </w:div>
    <w:div w:id="1512647663">
      <w:bodyDiv w:val="1"/>
      <w:marLeft w:val="0"/>
      <w:marRight w:val="0"/>
      <w:marTop w:val="0"/>
      <w:marBottom w:val="0"/>
      <w:divBdr>
        <w:top w:val="none" w:sz="0" w:space="0" w:color="auto"/>
        <w:left w:val="none" w:sz="0" w:space="0" w:color="auto"/>
        <w:bottom w:val="none" w:sz="0" w:space="0" w:color="auto"/>
        <w:right w:val="none" w:sz="0" w:space="0" w:color="auto"/>
      </w:divBdr>
      <w:divsChild>
        <w:div w:id="1859654610">
          <w:marLeft w:val="0"/>
          <w:marRight w:val="0"/>
          <w:marTop w:val="0"/>
          <w:marBottom w:val="0"/>
          <w:divBdr>
            <w:top w:val="none" w:sz="0" w:space="0" w:color="auto"/>
            <w:left w:val="none" w:sz="0" w:space="0" w:color="auto"/>
            <w:bottom w:val="none" w:sz="0" w:space="0" w:color="auto"/>
            <w:right w:val="none" w:sz="0" w:space="0" w:color="auto"/>
          </w:divBdr>
          <w:divsChild>
            <w:div w:id="1893927550">
              <w:marLeft w:val="0"/>
              <w:marRight w:val="0"/>
              <w:marTop w:val="0"/>
              <w:marBottom w:val="0"/>
              <w:divBdr>
                <w:top w:val="none" w:sz="0" w:space="0" w:color="auto"/>
                <w:left w:val="none" w:sz="0" w:space="0" w:color="auto"/>
                <w:bottom w:val="none" w:sz="0" w:space="0" w:color="auto"/>
                <w:right w:val="none" w:sz="0" w:space="0" w:color="auto"/>
              </w:divBdr>
              <w:divsChild>
                <w:div w:id="2056611750">
                  <w:marLeft w:val="0"/>
                  <w:marRight w:val="0"/>
                  <w:marTop w:val="0"/>
                  <w:marBottom w:val="0"/>
                  <w:divBdr>
                    <w:top w:val="none" w:sz="0" w:space="0" w:color="auto"/>
                    <w:left w:val="none" w:sz="0" w:space="0" w:color="auto"/>
                    <w:bottom w:val="none" w:sz="0" w:space="0" w:color="auto"/>
                    <w:right w:val="none" w:sz="0" w:space="0" w:color="auto"/>
                  </w:divBdr>
                  <w:divsChild>
                    <w:div w:id="1599412365">
                      <w:marLeft w:val="0"/>
                      <w:marRight w:val="0"/>
                      <w:marTop w:val="0"/>
                      <w:marBottom w:val="0"/>
                      <w:divBdr>
                        <w:top w:val="none" w:sz="0" w:space="0" w:color="auto"/>
                        <w:left w:val="none" w:sz="0" w:space="0" w:color="auto"/>
                        <w:bottom w:val="none" w:sz="0" w:space="0" w:color="auto"/>
                        <w:right w:val="none" w:sz="0" w:space="0" w:color="auto"/>
                      </w:divBdr>
                      <w:divsChild>
                        <w:div w:id="315576845">
                          <w:marLeft w:val="0"/>
                          <w:marRight w:val="0"/>
                          <w:marTop w:val="0"/>
                          <w:marBottom w:val="0"/>
                          <w:divBdr>
                            <w:top w:val="none" w:sz="0" w:space="0" w:color="auto"/>
                            <w:left w:val="none" w:sz="0" w:space="0" w:color="auto"/>
                            <w:bottom w:val="none" w:sz="0" w:space="0" w:color="auto"/>
                            <w:right w:val="none" w:sz="0" w:space="0" w:color="auto"/>
                          </w:divBdr>
                          <w:divsChild>
                            <w:div w:id="1299529119">
                              <w:marLeft w:val="0"/>
                              <w:marRight w:val="0"/>
                              <w:marTop w:val="0"/>
                              <w:marBottom w:val="0"/>
                              <w:divBdr>
                                <w:top w:val="none" w:sz="0" w:space="0" w:color="auto"/>
                                <w:left w:val="none" w:sz="0" w:space="0" w:color="auto"/>
                                <w:bottom w:val="none" w:sz="0" w:space="0" w:color="auto"/>
                                <w:right w:val="none" w:sz="0" w:space="0" w:color="auto"/>
                              </w:divBdr>
                              <w:divsChild>
                                <w:div w:id="683896939">
                                  <w:marLeft w:val="0"/>
                                  <w:marRight w:val="0"/>
                                  <w:marTop w:val="0"/>
                                  <w:marBottom w:val="0"/>
                                  <w:divBdr>
                                    <w:top w:val="none" w:sz="0" w:space="0" w:color="auto"/>
                                    <w:left w:val="none" w:sz="0" w:space="0" w:color="auto"/>
                                    <w:bottom w:val="none" w:sz="0" w:space="0" w:color="auto"/>
                                    <w:right w:val="none" w:sz="0" w:space="0" w:color="auto"/>
                                  </w:divBdr>
                                </w:div>
                                <w:div w:id="158341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39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4861">
      <w:bodyDiv w:val="1"/>
      <w:marLeft w:val="0"/>
      <w:marRight w:val="0"/>
      <w:marTop w:val="0"/>
      <w:marBottom w:val="0"/>
      <w:divBdr>
        <w:top w:val="none" w:sz="0" w:space="0" w:color="auto"/>
        <w:left w:val="none" w:sz="0" w:space="0" w:color="auto"/>
        <w:bottom w:val="none" w:sz="0" w:space="0" w:color="auto"/>
        <w:right w:val="none" w:sz="0" w:space="0" w:color="auto"/>
      </w:divBdr>
      <w:divsChild>
        <w:div w:id="1161197545">
          <w:marLeft w:val="547"/>
          <w:marRight w:val="0"/>
          <w:marTop w:val="0"/>
          <w:marBottom w:val="0"/>
          <w:divBdr>
            <w:top w:val="none" w:sz="0" w:space="0" w:color="auto"/>
            <w:left w:val="none" w:sz="0" w:space="0" w:color="auto"/>
            <w:bottom w:val="none" w:sz="0" w:space="0" w:color="auto"/>
            <w:right w:val="none" w:sz="0" w:space="0" w:color="auto"/>
          </w:divBdr>
        </w:div>
      </w:divsChild>
    </w:div>
    <w:div w:id="1575777403">
      <w:bodyDiv w:val="1"/>
      <w:marLeft w:val="0"/>
      <w:marRight w:val="0"/>
      <w:marTop w:val="0"/>
      <w:marBottom w:val="0"/>
      <w:divBdr>
        <w:top w:val="none" w:sz="0" w:space="0" w:color="auto"/>
        <w:left w:val="none" w:sz="0" w:space="0" w:color="auto"/>
        <w:bottom w:val="none" w:sz="0" w:space="0" w:color="auto"/>
        <w:right w:val="none" w:sz="0" w:space="0" w:color="auto"/>
      </w:divBdr>
      <w:divsChild>
        <w:div w:id="771321699">
          <w:marLeft w:val="274"/>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65414734">
      <w:bodyDiv w:val="1"/>
      <w:marLeft w:val="0"/>
      <w:marRight w:val="0"/>
      <w:marTop w:val="0"/>
      <w:marBottom w:val="0"/>
      <w:divBdr>
        <w:top w:val="none" w:sz="0" w:space="0" w:color="auto"/>
        <w:left w:val="none" w:sz="0" w:space="0" w:color="auto"/>
        <w:bottom w:val="none" w:sz="0" w:space="0" w:color="auto"/>
        <w:right w:val="none" w:sz="0" w:space="0" w:color="auto"/>
      </w:divBdr>
      <w:divsChild>
        <w:div w:id="1702126041">
          <w:marLeft w:val="274"/>
          <w:marRight w:val="0"/>
          <w:marTop w:val="0"/>
          <w:marBottom w:val="0"/>
          <w:divBdr>
            <w:top w:val="none" w:sz="0" w:space="0" w:color="auto"/>
            <w:left w:val="none" w:sz="0" w:space="0" w:color="auto"/>
            <w:bottom w:val="none" w:sz="0" w:space="0" w:color="auto"/>
            <w:right w:val="none" w:sz="0" w:space="0" w:color="auto"/>
          </w:divBdr>
        </w:div>
      </w:divsChild>
    </w:div>
    <w:div w:id="1847406017">
      <w:bodyDiv w:val="1"/>
      <w:marLeft w:val="0"/>
      <w:marRight w:val="0"/>
      <w:marTop w:val="0"/>
      <w:marBottom w:val="0"/>
      <w:divBdr>
        <w:top w:val="none" w:sz="0" w:space="0" w:color="auto"/>
        <w:left w:val="none" w:sz="0" w:space="0" w:color="auto"/>
        <w:bottom w:val="none" w:sz="0" w:space="0" w:color="auto"/>
        <w:right w:val="none" w:sz="0" w:space="0" w:color="auto"/>
      </w:divBdr>
      <w:divsChild>
        <w:div w:id="224268569">
          <w:marLeft w:val="274"/>
          <w:marRight w:val="0"/>
          <w:marTop w:val="0"/>
          <w:marBottom w:val="0"/>
          <w:divBdr>
            <w:top w:val="none" w:sz="0" w:space="0" w:color="auto"/>
            <w:left w:val="none" w:sz="0" w:space="0" w:color="auto"/>
            <w:bottom w:val="none" w:sz="0" w:space="0" w:color="auto"/>
            <w:right w:val="none" w:sz="0" w:space="0" w:color="auto"/>
          </w:divBdr>
        </w:div>
      </w:divsChild>
    </w:div>
    <w:div w:id="1936354528">
      <w:bodyDiv w:val="1"/>
      <w:marLeft w:val="0"/>
      <w:marRight w:val="0"/>
      <w:marTop w:val="0"/>
      <w:marBottom w:val="0"/>
      <w:divBdr>
        <w:top w:val="none" w:sz="0" w:space="0" w:color="auto"/>
        <w:left w:val="none" w:sz="0" w:space="0" w:color="auto"/>
        <w:bottom w:val="none" w:sz="0" w:space="0" w:color="auto"/>
        <w:right w:val="none" w:sz="0" w:space="0" w:color="auto"/>
      </w:divBdr>
      <w:divsChild>
        <w:div w:id="8265419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iulia.licocci@oceanwind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1C0710AA-66B4-42AC-B94F-5FC918F61132}"/>
      </w:docPartPr>
      <w:docPartBody>
        <w:p w:rsidR="000A52EB" w:rsidRDefault="000A52EB">
          <w:r w:rsidRPr="00625C74">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2E513650-B966-4F18-9297-CF982D4E999F}"/>
      </w:docPartPr>
      <w:docPartBody>
        <w:p w:rsidR="000A52EB" w:rsidRDefault="000A52EB">
          <w:r w:rsidRPr="00625C74">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34F03D5F7C854FF5A963ACC2CCA6A412"/>
        <w:category>
          <w:name w:val="General"/>
          <w:gallery w:val="placeholder"/>
        </w:category>
        <w:types>
          <w:type w:val="bbPlcHdr"/>
        </w:types>
        <w:behaviors>
          <w:behavior w:val="content"/>
        </w:behaviors>
        <w:guid w:val="{994DBEE3-C958-4C09-8CBD-355F12A2BC7D}"/>
      </w:docPartPr>
      <w:docPartBody>
        <w:p w:rsidR="000A52EB" w:rsidRDefault="000E3DBB" w:rsidP="000E3DBB">
          <w:pPr>
            <w:pStyle w:val="34F03D5F7C854FF5A963ACC2CCA6A4121"/>
          </w:pPr>
          <w:r>
            <w:rPr>
              <w:rStyle w:val="PlaceholderText"/>
            </w:rPr>
            <w:t>[Please provide your rationale]</w:t>
          </w:r>
        </w:p>
      </w:docPartBody>
    </w:docPart>
    <w:docPart>
      <w:docPartPr>
        <w:name w:val="E3E9873C07BF446FB9B5D160D0FFF8B3"/>
        <w:category>
          <w:name w:val="General"/>
          <w:gallery w:val="placeholder"/>
        </w:category>
        <w:types>
          <w:type w:val="bbPlcHdr"/>
        </w:types>
        <w:behaviors>
          <w:behavior w:val="content"/>
        </w:behaviors>
        <w:guid w:val="{89A4B6E7-A342-4481-BF42-9F28BECF5EFF}"/>
      </w:docPartPr>
      <w:docPartBody>
        <w:p w:rsidR="000A52EB" w:rsidRDefault="000A52EB" w:rsidP="000A52EB">
          <w:pPr>
            <w:pStyle w:val="E3E9873C07BF446FB9B5D160D0FFF8B3"/>
          </w:pPr>
          <w:r w:rsidRPr="00625C74">
            <w:rPr>
              <w:rStyle w:val="PlaceholderText"/>
            </w:rPr>
            <w:t>Choose an item.</w:t>
          </w:r>
        </w:p>
      </w:docPartBody>
    </w:docPart>
    <w:docPart>
      <w:docPartPr>
        <w:name w:val="EB526BD6099645A79870273E5DD4503B"/>
        <w:category>
          <w:name w:val="General"/>
          <w:gallery w:val="placeholder"/>
        </w:category>
        <w:types>
          <w:type w:val="bbPlcHdr"/>
        </w:types>
        <w:behaviors>
          <w:behavior w:val="content"/>
        </w:behaviors>
        <w:guid w:val="{79E19FAD-45F7-4754-AA0F-4E8383AFD54C}"/>
      </w:docPartPr>
      <w:docPartBody>
        <w:p w:rsidR="000A52EB" w:rsidRDefault="000E3DBB" w:rsidP="000E3DBB">
          <w:pPr>
            <w:pStyle w:val="EB526BD6099645A79870273E5DD4503B1"/>
          </w:pPr>
          <w:r>
            <w:rPr>
              <w:rStyle w:val="PlaceholderText"/>
            </w:rPr>
            <w:t>[Please provide your rationale]</w:t>
          </w:r>
        </w:p>
      </w:docPartBody>
    </w:docPart>
    <w:docPart>
      <w:docPartPr>
        <w:name w:val="E07696AE6CC44A1FA2DCFB6F17C2797C"/>
        <w:category>
          <w:name w:val="General"/>
          <w:gallery w:val="placeholder"/>
        </w:category>
        <w:types>
          <w:type w:val="bbPlcHdr"/>
        </w:types>
        <w:behaviors>
          <w:behavior w:val="content"/>
        </w:behaviors>
        <w:guid w:val="{0DAC74F3-0B56-4737-9EB5-AB5E685AC1A5}"/>
      </w:docPartPr>
      <w:docPartBody>
        <w:p w:rsidR="000A52EB" w:rsidRDefault="000A52EB" w:rsidP="000A52EB">
          <w:pPr>
            <w:pStyle w:val="E07696AE6CC44A1FA2DCFB6F17C2797C"/>
          </w:pPr>
          <w:r w:rsidRPr="00625C74">
            <w:rPr>
              <w:rStyle w:val="PlaceholderText"/>
            </w:rPr>
            <w:t>Choose an item.</w:t>
          </w:r>
        </w:p>
      </w:docPartBody>
    </w:docPart>
    <w:docPart>
      <w:docPartPr>
        <w:name w:val="C5F9A3C779304C688984EFB17952AD63"/>
        <w:category>
          <w:name w:val="General"/>
          <w:gallery w:val="placeholder"/>
        </w:category>
        <w:types>
          <w:type w:val="bbPlcHdr"/>
        </w:types>
        <w:behaviors>
          <w:behavior w:val="content"/>
        </w:behaviors>
        <w:guid w:val="{500C8ABA-6E26-4800-B647-79599751557F}"/>
      </w:docPartPr>
      <w:docPartBody>
        <w:p w:rsidR="000A52EB" w:rsidRDefault="000E3DBB" w:rsidP="000E3DBB">
          <w:pPr>
            <w:pStyle w:val="C5F9A3C779304C688984EFB17952AD631"/>
          </w:pPr>
          <w:r>
            <w:rPr>
              <w:rStyle w:val="PlaceholderText"/>
            </w:rPr>
            <w:t>[Please provide your rationale]</w:t>
          </w:r>
        </w:p>
      </w:docPartBody>
    </w:docPart>
    <w:docPart>
      <w:docPartPr>
        <w:name w:val="A93CB0BE90E44A099DBAF77C268D4A25"/>
        <w:category>
          <w:name w:val="General"/>
          <w:gallery w:val="placeholder"/>
        </w:category>
        <w:types>
          <w:type w:val="bbPlcHdr"/>
        </w:types>
        <w:behaviors>
          <w:behavior w:val="content"/>
        </w:behaviors>
        <w:guid w:val="{D61A9292-32CC-46FB-AD6C-5E3765C4176B}"/>
      </w:docPartPr>
      <w:docPartBody>
        <w:p w:rsidR="000A52EB" w:rsidRDefault="000A52EB" w:rsidP="000A52EB">
          <w:pPr>
            <w:pStyle w:val="A93CB0BE90E44A099DBAF77C268D4A25"/>
          </w:pPr>
          <w:r w:rsidRPr="00625C74">
            <w:rPr>
              <w:rStyle w:val="PlaceholderText"/>
            </w:rPr>
            <w:t>Choose an item.</w:t>
          </w:r>
        </w:p>
      </w:docPartBody>
    </w:docPart>
    <w:docPart>
      <w:docPartPr>
        <w:name w:val="FFF5DEBA23B34598B3EAD320E41CF0BE"/>
        <w:category>
          <w:name w:val="General"/>
          <w:gallery w:val="placeholder"/>
        </w:category>
        <w:types>
          <w:type w:val="bbPlcHdr"/>
        </w:types>
        <w:behaviors>
          <w:behavior w:val="content"/>
        </w:behaviors>
        <w:guid w:val="{5511FDA6-3944-42F7-97B6-824F0C796C58}"/>
      </w:docPartPr>
      <w:docPartBody>
        <w:p w:rsidR="000A52EB" w:rsidRDefault="000E3DBB" w:rsidP="000E3DBB">
          <w:pPr>
            <w:pStyle w:val="FFF5DEBA23B34598B3EAD320E41CF0BE1"/>
          </w:pPr>
          <w:r>
            <w:rPr>
              <w:rStyle w:val="PlaceholderText"/>
            </w:rPr>
            <w:t>[Please provide your rationale]</w:t>
          </w:r>
        </w:p>
      </w:docPartBody>
    </w:docPart>
    <w:docPart>
      <w:docPartPr>
        <w:name w:val="0B77AB69C45341ED87E647CA210CFA03"/>
        <w:category>
          <w:name w:val="General"/>
          <w:gallery w:val="placeholder"/>
        </w:category>
        <w:types>
          <w:type w:val="bbPlcHdr"/>
        </w:types>
        <w:behaviors>
          <w:behavior w:val="content"/>
        </w:behaviors>
        <w:guid w:val="{725BCDD4-D58C-44CB-BC00-AC5A14C0A813}"/>
      </w:docPartPr>
      <w:docPartBody>
        <w:p w:rsidR="000A52EB" w:rsidRDefault="000A52EB" w:rsidP="000A52EB">
          <w:pPr>
            <w:pStyle w:val="0B77AB69C45341ED87E647CA210CFA03"/>
          </w:pPr>
          <w:r w:rsidRPr="00625C74">
            <w:rPr>
              <w:rStyle w:val="PlaceholderText"/>
            </w:rPr>
            <w:t>Choose an item.</w:t>
          </w:r>
        </w:p>
      </w:docPartBody>
    </w:docPart>
    <w:docPart>
      <w:docPartPr>
        <w:name w:val="3CD93DBC35CD43F6B8D7471515D8130F"/>
        <w:category>
          <w:name w:val="General"/>
          <w:gallery w:val="placeholder"/>
        </w:category>
        <w:types>
          <w:type w:val="bbPlcHdr"/>
        </w:types>
        <w:behaviors>
          <w:behavior w:val="content"/>
        </w:behaviors>
        <w:guid w:val="{D0554D12-93B2-46A9-93A7-B21796842438}"/>
      </w:docPartPr>
      <w:docPartBody>
        <w:p w:rsidR="000A52EB" w:rsidRDefault="000E3DBB" w:rsidP="000E3DBB">
          <w:pPr>
            <w:pStyle w:val="3CD93DBC35CD43F6B8D7471515D8130F1"/>
          </w:pPr>
          <w:r>
            <w:rPr>
              <w:rStyle w:val="PlaceholderText"/>
            </w:rPr>
            <w:t>[Please provide your rationale]</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0E3DBB" w:rsidP="000E3DBB">
          <w:pPr>
            <w:pStyle w:val="BC3798F3FDD246F4A0587995E8EE01701"/>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0E3DBB" w:rsidP="000E3DBB">
          <w:pPr>
            <w:pStyle w:val="3895C0F0C2AA44418E008E33A7F4ABCE1"/>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0E3DBB" w:rsidP="000E3DBB">
          <w:pPr>
            <w:pStyle w:val="5470A20C224E4E6089D509939FA49E7C1"/>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8AB6286CB642EC9490B4E6D2B4BCE4"/>
        <w:category>
          <w:name w:val="General"/>
          <w:gallery w:val="placeholder"/>
        </w:category>
        <w:types>
          <w:type w:val="bbPlcHdr"/>
        </w:types>
        <w:behaviors>
          <w:behavior w:val="content"/>
        </w:behaviors>
        <w:guid w:val="{B59D67F6-7D2C-4E83-85B6-5205C5016C43}"/>
      </w:docPartPr>
      <w:docPartBody>
        <w:p w:rsidR="000A52EB" w:rsidRDefault="000E3DBB" w:rsidP="000E3DBB">
          <w:pPr>
            <w:pStyle w:val="208AB6286CB642EC9490B4E6D2B4BCE4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39D98ADD1CC4E26A202DAFACAE6768B"/>
        <w:category>
          <w:name w:val="General"/>
          <w:gallery w:val="placeholder"/>
        </w:category>
        <w:types>
          <w:type w:val="bbPlcHdr"/>
        </w:types>
        <w:behaviors>
          <w:behavior w:val="content"/>
        </w:behaviors>
        <w:guid w:val="{9867656C-8FDB-45F9-997A-A97056939F96}"/>
      </w:docPartPr>
      <w:docPartBody>
        <w:p w:rsidR="00AD0F72" w:rsidRDefault="000E3DBB" w:rsidP="000E3DBB">
          <w:pPr>
            <w:pStyle w:val="F39D98ADD1CC4E26A202DAFACAE6768B1"/>
          </w:pPr>
          <w:r w:rsidRPr="00C2197C">
            <w:rPr>
              <w:rStyle w:val="PlaceholderText"/>
            </w:rPr>
            <w:t>[</w:t>
          </w:r>
          <w:r w:rsidRPr="00A76164">
            <w:rPr>
              <w:rStyle w:val="PlaceholderText"/>
            </w:rPr>
            <w:t>Select governance route from the drop-down menu.]</w:t>
          </w:r>
        </w:p>
      </w:docPartBody>
    </w:docPart>
    <w:docPart>
      <w:docPartPr>
        <w:name w:val="91961FCE61FA4935B2AF6786E0EB5C24"/>
        <w:category>
          <w:name w:val="General"/>
          <w:gallery w:val="placeholder"/>
        </w:category>
        <w:types>
          <w:type w:val="bbPlcHdr"/>
        </w:types>
        <w:behaviors>
          <w:behavior w:val="content"/>
        </w:behaviors>
        <w:guid w:val="{61C4E7A9-3899-4E51-8B5B-8FF29E27967F}"/>
      </w:docPartPr>
      <w:docPartBody>
        <w:p w:rsidR="00AD0F72" w:rsidRDefault="000E3DBB" w:rsidP="000E3DBB">
          <w:pPr>
            <w:pStyle w:val="91961FCE61FA4935B2AF6786E0EB5C241"/>
          </w:pPr>
          <w:r w:rsidRPr="00114732">
            <w:rPr>
              <w:rStyle w:val="PlaceholderText"/>
            </w:rPr>
            <w:t>[</w:t>
          </w:r>
          <w:r>
            <w:rPr>
              <w:rStyle w:val="PlaceholderText"/>
            </w:rPr>
            <w:t>Please give justification for the governance route you have recommended. Use the below guidance to help. If you have recommended Self-Governance, Urgent or Fast-Track, you must explain how it meets the relevant criteria.]</w:t>
          </w:r>
        </w:p>
      </w:docPartBody>
    </w:docPart>
    <w:docPart>
      <w:docPartPr>
        <w:name w:val="F124042C4AA64242B71882BB8FC0A910"/>
        <w:category>
          <w:name w:val="General"/>
          <w:gallery w:val="placeholder"/>
        </w:category>
        <w:types>
          <w:type w:val="bbPlcHdr"/>
        </w:types>
        <w:behaviors>
          <w:behavior w:val="content"/>
        </w:behaviors>
        <w:guid w:val="{3D9E8275-EBFE-4FC3-AA1F-CA495802A988}"/>
      </w:docPartPr>
      <w:docPartBody>
        <w:p w:rsidR="00B227AE" w:rsidRDefault="000E3DBB" w:rsidP="000E3DBB">
          <w:pPr>
            <w:pStyle w:val="F124042C4AA64242B71882BB8FC0A910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AD19E80EDB494B7295DB4FF5C5CFC23A"/>
        <w:category>
          <w:name w:val="General"/>
          <w:gallery w:val="placeholder"/>
        </w:category>
        <w:types>
          <w:type w:val="bbPlcHdr"/>
        </w:types>
        <w:behaviors>
          <w:behavior w:val="content"/>
        </w:behaviors>
        <w:guid w:val="{4ACF1767-ED55-46E9-890A-F1EB85DEB531}"/>
      </w:docPartPr>
      <w:docPartBody>
        <w:p w:rsidR="00B227AE" w:rsidRDefault="000E3DBB" w:rsidP="000E3DBB">
          <w:pPr>
            <w:pStyle w:val="AD19E80EDB494B7295DB4FF5C5CFC23A2"/>
          </w:pPr>
          <w:r w:rsidRPr="002A4279">
            <w:rPr>
              <w:rStyle w:val="PlaceholderText"/>
            </w:rPr>
            <w:t xml:space="preserve">[Insert your solution. Please identify which part of the code will need to be changed.]  </w:t>
          </w:r>
        </w:p>
      </w:docPartBody>
    </w:docPart>
    <w:docPart>
      <w:docPartPr>
        <w:name w:val="B49964FEAEB24015B9DC811CECD3E3FB"/>
        <w:category>
          <w:name w:val="General"/>
          <w:gallery w:val="placeholder"/>
        </w:category>
        <w:types>
          <w:type w:val="bbPlcHdr"/>
        </w:types>
        <w:behaviors>
          <w:behavior w:val="content"/>
        </w:behaviors>
        <w:guid w:val="{767004D7-3F60-469B-AAB6-37660BCFFEFA}"/>
      </w:docPartPr>
      <w:docPartBody>
        <w:p w:rsidR="000E3DBB" w:rsidRPr="002A4279" w:rsidRDefault="000E3DBB" w:rsidP="00043548">
          <w:pPr>
            <w:rPr>
              <w:rStyle w:val="PlaceholderText"/>
            </w:rPr>
          </w:pPr>
          <w:r w:rsidRPr="002A4279">
            <w:rPr>
              <w:rStyle w:val="PlaceholderText"/>
            </w:rPr>
            <w:t xml:space="preserve">[Detail the proposed legal text or proposed route to finalise the legal text. </w:t>
          </w:r>
        </w:p>
        <w:p w:rsidR="00B227AE" w:rsidRDefault="000E3DBB" w:rsidP="000E3DBB">
          <w:pPr>
            <w:pStyle w:val="B49964FEAEB24015B9DC811CECD3E3FB2"/>
          </w:pPr>
          <w:r w:rsidRPr="002A4279">
            <w:rPr>
              <w:rStyle w:val="PlaceholderText"/>
            </w:rPr>
            <w:t>If you’re recommending a governance route which is either Fast-track or straight to Code Administrator Consultation</w:t>
          </w:r>
          <w:r w:rsidRPr="000A4F6B">
            <w:rPr>
              <w:rStyle w:val="PlaceholderText"/>
              <w:color w:val="AEAAAA" w:themeColor="background2" w:themeShade="BF"/>
            </w:rPr>
            <w:t xml:space="preserve">, </w:t>
          </w:r>
          <w:r w:rsidRPr="000A4F6B">
            <w:rPr>
              <w:color w:val="AEAAAA" w:themeColor="background2" w:themeShade="BF"/>
            </w:rPr>
            <w:t>please provide the legal text with the proposal form as a separate document. To obtain the latest version of the legal text on which to mark-up tracked-changes, or to find out more about the requirements for legal text, please contact the Code Administrator team</w:t>
          </w:r>
          <w:r w:rsidRPr="002A4279">
            <w:rPr>
              <w:rStyle w:val="PlaceholderText"/>
            </w:rPr>
            <w:t>.]</w:t>
          </w:r>
        </w:p>
      </w:docPartBody>
    </w:docPart>
    <w:docPart>
      <w:docPartPr>
        <w:name w:val="85FAA99901334E2DA9ADE624B2FB690E"/>
        <w:category>
          <w:name w:val="General"/>
          <w:gallery w:val="placeholder"/>
        </w:category>
        <w:types>
          <w:type w:val="bbPlcHdr"/>
        </w:types>
        <w:behaviors>
          <w:behavior w:val="content"/>
        </w:behaviors>
        <w:guid w:val="{1491948A-E31E-40D7-B9B8-F81DB27BC8B3}"/>
      </w:docPartPr>
      <w:docPartBody>
        <w:p w:rsidR="00B227AE" w:rsidRDefault="006926F1" w:rsidP="006926F1">
          <w:pPr>
            <w:pStyle w:val="85FAA99901334E2DA9ADE624B2FB690E"/>
          </w:pPr>
          <w:r w:rsidRPr="00625C74">
            <w:rPr>
              <w:rStyle w:val="PlaceholderText"/>
            </w:rPr>
            <w:t>Choose an item.</w:t>
          </w:r>
        </w:p>
      </w:docPartBody>
    </w:docPart>
    <w:docPart>
      <w:docPartPr>
        <w:name w:val="DC90422861F647319C71B8AE3F226FBB"/>
        <w:category>
          <w:name w:val="General"/>
          <w:gallery w:val="placeholder"/>
        </w:category>
        <w:types>
          <w:type w:val="bbPlcHdr"/>
        </w:types>
        <w:behaviors>
          <w:behavior w:val="content"/>
        </w:behaviors>
        <w:guid w:val="{2E5409F2-3210-4EDF-9EB0-2BE59ED5AF1C}"/>
      </w:docPartPr>
      <w:docPartBody>
        <w:p w:rsidR="00B227AE" w:rsidRDefault="006926F1" w:rsidP="006926F1">
          <w:pPr>
            <w:pStyle w:val="DC90422861F647319C71B8AE3F226FBB"/>
          </w:pPr>
          <w:r w:rsidRPr="00625C74">
            <w:rPr>
              <w:rStyle w:val="PlaceholderText"/>
            </w:rPr>
            <w:t>Click or tap here to enter text.</w:t>
          </w:r>
        </w:p>
      </w:docPartBody>
    </w:docPart>
    <w:docPart>
      <w:docPartPr>
        <w:name w:val="405D6EFA9F6543739AC12DF9A9BB0D26"/>
        <w:category>
          <w:name w:val="General"/>
          <w:gallery w:val="placeholder"/>
        </w:category>
        <w:types>
          <w:type w:val="bbPlcHdr"/>
        </w:types>
        <w:behaviors>
          <w:behavior w:val="content"/>
        </w:behaviors>
        <w:guid w:val="{2648D4C2-5095-42C2-8751-252732FEC81C}"/>
      </w:docPartPr>
      <w:docPartBody>
        <w:p w:rsidR="00B227AE" w:rsidRDefault="006926F1" w:rsidP="006926F1">
          <w:pPr>
            <w:pStyle w:val="405D6EFA9F6543739AC12DF9A9BB0D26"/>
          </w:pPr>
          <w:r w:rsidRPr="00625C74">
            <w:rPr>
              <w:rStyle w:val="PlaceholderText"/>
            </w:rPr>
            <w:t>Choose an item.</w:t>
          </w:r>
        </w:p>
      </w:docPartBody>
    </w:docPart>
    <w:docPart>
      <w:docPartPr>
        <w:name w:val="7F18F6DE7D41484DB9E614EA7F2A703F"/>
        <w:category>
          <w:name w:val="General"/>
          <w:gallery w:val="placeholder"/>
        </w:category>
        <w:types>
          <w:type w:val="bbPlcHdr"/>
        </w:types>
        <w:behaviors>
          <w:behavior w:val="content"/>
        </w:behaviors>
        <w:guid w:val="{ADC1E0F7-FAF9-4918-AF79-E347F85C9C21}"/>
      </w:docPartPr>
      <w:docPartBody>
        <w:p w:rsidR="00A3228D" w:rsidRDefault="00F30F3F" w:rsidP="00F30F3F">
          <w:pPr>
            <w:pStyle w:val="7F18F6DE7D41484DB9E614EA7F2A703F"/>
          </w:pPr>
          <w:r w:rsidRPr="00625C74">
            <w:rPr>
              <w:rStyle w:val="PlaceholderText"/>
            </w:rPr>
            <w:t>Choose an item.</w:t>
          </w:r>
        </w:p>
      </w:docPartBody>
    </w:docPart>
    <w:docPart>
      <w:docPartPr>
        <w:name w:val="C9AA26900A164F719FCA5C6A59FB8864"/>
        <w:category>
          <w:name w:val="General"/>
          <w:gallery w:val="placeholder"/>
        </w:category>
        <w:types>
          <w:type w:val="bbPlcHdr"/>
        </w:types>
        <w:behaviors>
          <w:behavior w:val="content"/>
        </w:behaviors>
        <w:guid w:val="{1B6D202E-29D5-48DB-A2FC-1728A1D96E87}"/>
      </w:docPartPr>
      <w:docPartBody>
        <w:p w:rsidR="00A3228D" w:rsidRDefault="00F30F3F" w:rsidP="00F30F3F">
          <w:pPr>
            <w:pStyle w:val="C9AA26900A164F719FCA5C6A59FB8864"/>
          </w:pPr>
          <w:r w:rsidRPr="00625C74">
            <w:rPr>
              <w:rStyle w:val="PlaceholderText"/>
            </w:rPr>
            <w:t>Click or tap here to enter text.</w:t>
          </w:r>
        </w:p>
      </w:docPartBody>
    </w:docPart>
    <w:docPart>
      <w:docPartPr>
        <w:name w:val="587E47C9D8EF406091F6CA0F3C8EF8C6"/>
        <w:category>
          <w:name w:val="General"/>
          <w:gallery w:val="placeholder"/>
        </w:category>
        <w:types>
          <w:type w:val="bbPlcHdr"/>
        </w:types>
        <w:behaviors>
          <w:behavior w:val="content"/>
        </w:behaviors>
        <w:guid w:val="{B285DF61-EF45-4A98-B5AD-D414FB70547E}"/>
      </w:docPartPr>
      <w:docPartBody>
        <w:p w:rsidR="00A3228D" w:rsidRDefault="00F30F3F" w:rsidP="00F30F3F">
          <w:pPr>
            <w:pStyle w:val="587E47C9D8EF406091F6CA0F3C8EF8C6"/>
          </w:pPr>
          <w:r w:rsidRPr="00625C74">
            <w:rPr>
              <w:rStyle w:val="PlaceholderText"/>
            </w:rPr>
            <w:t>Choose an item.</w:t>
          </w:r>
        </w:p>
      </w:docPartBody>
    </w:docPart>
    <w:docPart>
      <w:docPartPr>
        <w:name w:val="81112EFFF11C4B59B23CCD8D24797B8F"/>
        <w:category>
          <w:name w:val="General"/>
          <w:gallery w:val="placeholder"/>
        </w:category>
        <w:types>
          <w:type w:val="bbPlcHdr"/>
        </w:types>
        <w:behaviors>
          <w:behavior w:val="content"/>
        </w:behaviors>
        <w:guid w:val="{63014E13-3034-48E1-B075-2DCBEE7AE6C4}"/>
      </w:docPartPr>
      <w:docPartBody>
        <w:p w:rsidR="00A3228D" w:rsidRDefault="00F30F3F" w:rsidP="00F30F3F">
          <w:pPr>
            <w:pStyle w:val="81112EFFF11C4B59B23CCD8D24797B8F"/>
          </w:pPr>
          <w:r w:rsidRPr="00625C74">
            <w:rPr>
              <w:rStyle w:val="PlaceholderText"/>
            </w:rPr>
            <w:t>Click or tap here to enter text.</w:t>
          </w:r>
        </w:p>
      </w:docPartBody>
    </w:docPart>
    <w:docPart>
      <w:docPartPr>
        <w:name w:val="65D54C4C95E94B67BFD24137A8D8874F"/>
        <w:category>
          <w:name w:val="General"/>
          <w:gallery w:val="placeholder"/>
        </w:category>
        <w:types>
          <w:type w:val="bbPlcHdr"/>
        </w:types>
        <w:behaviors>
          <w:behavior w:val="content"/>
        </w:behaviors>
        <w:guid w:val="{8BBC4E1E-5238-4D18-A121-50FF9735D9ED}"/>
      </w:docPartPr>
      <w:docPartBody>
        <w:p w:rsidR="00A3228D" w:rsidRDefault="00F30F3F" w:rsidP="00F30F3F">
          <w:pPr>
            <w:pStyle w:val="65D54C4C95E94B67BFD24137A8D8874F"/>
          </w:pPr>
          <w:r w:rsidRPr="00625C74">
            <w:rPr>
              <w:rStyle w:val="PlaceholderText"/>
            </w:rPr>
            <w:t>Choose an item.</w:t>
          </w:r>
        </w:p>
      </w:docPartBody>
    </w:docPart>
    <w:docPart>
      <w:docPartPr>
        <w:name w:val="8064AAACC19C4DA5B1B096FB20D131EA"/>
        <w:category>
          <w:name w:val="General"/>
          <w:gallery w:val="placeholder"/>
        </w:category>
        <w:types>
          <w:type w:val="bbPlcHdr"/>
        </w:types>
        <w:behaviors>
          <w:behavior w:val="content"/>
        </w:behaviors>
        <w:guid w:val="{5007766A-D888-4033-BFC8-0C435B5BDBCC}"/>
      </w:docPartPr>
      <w:docPartBody>
        <w:p w:rsidR="00A3228D" w:rsidRDefault="00F30F3F" w:rsidP="00F30F3F">
          <w:pPr>
            <w:pStyle w:val="8064AAACC19C4DA5B1B096FB20D131EA"/>
          </w:pPr>
          <w:r w:rsidRPr="00625C74">
            <w:rPr>
              <w:rStyle w:val="PlaceholderText"/>
            </w:rPr>
            <w:t>Click or tap here to enter text.</w:t>
          </w:r>
        </w:p>
      </w:docPartBody>
    </w:docPart>
    <w:docPart>
      <w:docPartPr>
        <w:name w:val="4853C3919F7141D9AC352FF4F1DF8157"/>
        <w:category>
          <w:name w:val="General"/>
          <w:gallery w:val="placeholder"/>
        </w:category>
        <w:types>
          <w:type w:val="bbPlcHdr"/>
        </w:types>
        <w:behaviors>
          <w:behavior w:val="content"/>
        </w:behaviors>
        <w:guid w:val="{17F6CCE3-F937-49C2-A291-F5DCB51B2C27}"/>
      </w:docPartPr>
      <w:docPartBody>
        <w:p w:rsidR="00CE46B2" w:rsidRDefault="005242AA" w:rsidP="005242AA">
          <w:pPr>
            <w:pStyle w:val="4853C3919F7141D9AC352FF4F1DF8157"/>
          </w:pPr>
          <w:r w:rsidRPr="00625C74">
            <w:rPr>
              <w:rStyle w:val="PlaceholderText"/>
            </w:rPr>
            <w:t>Click or tap here to enter text.</w:t>
          </w:r>
        </w:p>
      </w:docPartBody>
    </w:docPart>
    <w:docPart>
      <w:docPartPr>
        <w:name w:val="55AA45AA76944F7CA354276D3D0B58C4"/>
        <w:category>
          <w:name w:val="General"/>
          <w:gallery w:val="placeholder"/>
        </w:category>
        <w:types>
          <w:type w:val="bbPlcHdr"/>
        </w:types>
        <w:behaviors>
          <w:behavior w:val="content"/>
        </w:behaviors>
        <w:guid w:val="{BC68D9D6-6198-4565-A251-8506660C7A03}"/>
      </w:docPartPr>
      <w:docPartBody>
        <w:p w:rsidR="00CE46B2" w:rsidRDefault="005242AA" w:rsidP="005242AA">
          <w:pPr>
            <w:pStyle w:val="55AA45AA76944F7CA354276D3D0B58C4"/>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DFE0F1B1CD4E49FD90FE576CB36BC922"/>
        <w:category>
          <w:name w:val="General"/>
          <w:gallery w:val="placeholder"/>
        </w:category>
        <w:types>
          <w:type w:val="bbPlcHdr"/>
        </w:types>
        <w:behaviors>
          <w:behavior w:val="content"/>
        </w:behaviors>
        <w:guid w:val="{A2491907-95B5-4491-8AC0-C9419A1AD3DF}"/>
      </w:docPartPr>
      <w:docPartBody>
        <w:p w:rsidR="00CE46B2" w:rsidRDefault="005242AA" w:rsidP="005242AA">
          <w:pPr>
            <w:pStyle w:val="DFE0F1B1CD4E49FD90FE576CB36BC922"/>
          </w:pPr>
          <w:r w:rsidRPr="00161EBD">
            <w:rPr>
              <w:rStyle w:val="PlaceholderText"/>
            </w:rPr>
            <w:t>[Select impact level]</w:t>
          </w:r>
        </w:p>
      </w:docPartBody>
    </w:docPart>
    <w:docPart>
      <w:docPartPr>
        <w:name w:val="8FA1718BF8724FF4B8EC95327F267A8A"/>
        <w:category>
          <w:name w:val="General"/>
          <w:gallery w:val="placeholder"/>
        </w:category>
        <w:types>
          <w:type w:val="bbPlcHdr"/>
        </w:types>
        <w:behaviors>
          <w:behavior w:val="content"/>
        </w:behaviors>
        <w:guid w:val="{F6F9B530-E6D3-4DED-89AB-82CA9BF73EA8}"/>
      </w:docPartPr>
      <w:docPartBody>
        <w:p w:rsidR="00CE46B2" w:rsidRDefault="005242AA" w:rsidP="005242AA">
          <w:pPr>
            <w:pStyle w:val="8FA1718BF8724FF4B8EC95327F267A8A"/>
          </w:pPr>
          <w:r w:rsidRPr="00C2197C">
            <w:rPr>
              <w:rStyle w:val="PlaceholderText"/>
            </w:rPr>
            <w:t>[</w:t>
          </w:r>
          <w:r>
            <w:rPr>
              <w:rStyle w:val="PlaceholderText"/>
            </w:rPr>
            <w:t>Insert impacted parties. I.e. Suppliers, Generators, Transmission System Operators, Interconnectors, Transmission Owners, Aggregators, etc</w:t>
          </w:r>
          <w:r w:rsidRPr="00C2197C">
            <w:rPr>
              <w:rStyle w:val="PlaceholderText"/>
            </w:rPr>
            <w:t>]</w:t>
          </w:r>
        </w:p>
      </w:docPartBody>
    </w:docPart>
    <w:docPart>
      <w:docPartPr>
        <w:name w:val="4D12757B16B743138DFDC724E24F168C"/>
        <w:category>
          <w:name w:val="General"/>
          <w:gallery w:val="placeholder"/>
        </w:category>
        <w:types>
          <w:type w:val="bbPlcHdr"/>
        </w:types>
        <w:behaviors>
          <w:behavior w:val="content"/>
        </w:behaviors>
        <w:guid w:val="{1536ABCC-B926-4FF7-9EE7-967B0DA220A1}"/>
      </w:docPartPr>
      <w:docPartBody>
        <w:p w:rsidR="00CE46B2" w:rsidRDefault="005242AA" w:rsidP="005242AA">
          <w:pPr>
            <w:pStyle w:val="4D12757B16B743138DFDC724E24F168C"/>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B003C2771A234C8F8C8B241DA5B021C2"/>
        <w:category>
          <w:name w:val="General"/>
          <w:gallery w:val="placeholder"/>
        </w:category>
        <w:types>
          <w:type w:val="bbPlcHdr"/>
        </w:types>
        <w:behaviors>
          <w:behavior w:val="content"/>
        </w:behaviors>
        <w:guid w:val="{023F9D61-25D9-469D-8DDD-4A9525CB22D9}"/>
      </w:docPartPr>
      <w:docPartBody>
        <w:p w:rsidR="00CE46B2" w:rsidRDefault="005242AA" w:rsidP="005242AA">
          <w:pPr>
            <w:pStyle w:val="B003C2771A234C8F8C8B241DA5B021C2"/>
          </w:pPr>
          <w:r w:rsidRPr="00C2197C">
            <w:rPr>
              <w:rStyle w:val="PlaceholderText"/>
            </w:rPr>
            <w:t>[</w:t>
          </w:r>
          <w:r>
            <w:rPr>
              <w:rStyle w:val="PlaceholderText"/>
            </w:rPr>
            <w:t>Y</w:t>
          </w:r>
          <w:r w:rsidRPr="00C2197C">
            <w:rPr>
              <w:rStyle w:val="PlaceholderText"/>
            </w:rPr>
            <w:t>our name]</w:t>
          </w:r>
        </w:p>
      </w:docPartBody>
    </w:docPart>
    <w:docPart>
      <w:docPartPr>
        <w:name w:val="B29DA143491E461780ABA674BF52BA6C"/>
        <w:category>
          <w:name w:val="General"/>
          <w:gallery w:val="placeholder"/>
        </w:category>
        <w:types>
          <w:type w:val="bbPlcHdr"/>
        </w:types>
        <w:behaviors>
          <w:behavior w:val="content"/>
        </w:behaviors>
        <w:guid w:val="{2F65BE9D-3999-4027-B0ED-5C2F4A953AE1}"/>
      </w:docPartPr>
      <w:docPartBody>
        <w:p w:rsidR="00CE46B2" w:rsidRDefault="005242AA" w:rsidP="005242AA">
          <w:pPr>
            <w:pStyle w:val="B29DA143491E461780ABA674BF52BA6C"/>
          </w:pPr>
          <w:r w:rsidRPr="00973D5A">
            <w:rPr>
              <w:rStyle w:val="PlaceholderText"/>
            </w:rPr>
            <w:t>youremail@.com</w:t>
          </w:r>
        </w:p>
      </w:docPartBody>
    </w:docPart>
    <w:docPart>
      <w:docPartPr>
        <w:name w:val="DBE323FA0EEB435E9AB70B1BF4EF1EF0"/>
        <w:category>
          <w:name w:val="General"/>
          <w:gallery w:val="placeholder"/>
        </w:category>
        <w:types>
          <w:type w:val="bbPlcHdr"/>
        </w:types>
        <w:behaviors>
          <w:behavior w:val="content"/>
        </w:behaviors>
        <w:guid w:val="{4F6F40A7-159D-4FDD-98B1-E12276713317}"/>
      </w:docPartPr>
      <w:docPartBody>
        <w:p w:rsidR="00CE46B2" w:rsidRDefault="005242AA" w:rsidP="005242AA">
          <w:pPr>
            <w:pStyle w:val="DBE323FA0EEB435E9AB70B1BF4EF1EF0"/>
          </w:pPr>
          <w:r>
            <w:rPr>
              <w:rStyle w:val="PlaceholderText"/>
            </w:rPr>
            <w:t>[Your phone number]</w:t>
          </w:r>
        </w:p>
      </w:docPartBody>
    </w:docPart>
    <w:docPart>
      <w:docPartPr>
        <w:name w:val="EF4D0B7E228C47C797755327BC1973DE"/>
        <w:category>
          <w:name w:val="General"/>
          <w:gallery w:val="placeholder"/>
        </w:category>
        <w:types>
          <w:type w:val="bbPlcHdr"/>
        </w:types>
        <w:behaviors>
          <w:behavior w:val="content"/>
        </w:behaviors>
        <w:guid w:val="{A713C1B8-D1EA-4F09-88A6-12C7BE0B3D3C}"/>
      </w:docPartPr>
      <w:docPartBody>
        <w:p w:rsidR="00CE46B2" w:rsidRDefault="005242AA" w:rsidP="005242AA">
          <w:pPr>
            <w:pStyle w:val="EF4D0B7E228C47C797755327BC1973DE"/>
          </w:pPr>
          <w:r w:rsidRPr="00C2197C">
            <w:rPr>
              <w:rStyle w:val="PlaceholderText"/>
            </w:rPr>
            <w:t>[</w:t>
          </w:r>
          <w:r>
            <w:rPr>
              <w:rStyle w:val="PlaceholderText"/>
            </w:rPr>
            <w:t>Code Admin Use</w:t>
          </w:r>
          <w:r w:rsidRPr="00C2197C">
            <w:rPr>
              <w:rStyle w:val="PlaceholderText"/>
            </w:rPr>
            <w:t>]</w:t>
          </w:r>
        </w:p>
      </w:docPartBody>
    </w:docPart>
    <w:docPart>
      <w:docPartPr>
        <w:name w:val="C8DA96F6D9D84AFAA79ED2201DA6EFD3"/>
        <w:category>
          <w:name w:val="General"/>
          <w:gallery w:val="placeholder"/>
        </w:category>
        <w:types>
          <w:type w:val="bbPlcHdr"/>
        </w:types>
        <w:behaviors>
          <w:behavior w:val="content"/>
        </w:behaviors>
        <w:guid w:val="{D185B79F-4B33-4A28-8569-7DB28CE73244}"/>
      </w:docPartPr>
      <w:docPartBody>
        <w:p w:rsidR="00CE46B2" w:rsidRDefault="005242AA" w:rsidP="005242AA">
          <w:pPr>
            <w:pStyle w:val="C8DA96F6D9D84AFAA79ED2201DA6EFD3"/>
          </w:pPr>
          <w:r w:rsidRPr="00625C74">
            <w:rPr>
              <w:rStyle w:val="PlaceholderText"/>
            </w:rPr>
            <w:t>Click or tap here to enter text.</w:t>
          </w:r>
        </w:p>
      </w:docPartBody>
    </w:docPart>
    <w:docPart>
      <w:docPartPr>
        <w:name w:val="E1040399D53F4762A9C214F7BAFB7E19"/>
        <w:category>
          <w:name w:val="General"/>
          <w:gallery w:val="placeholder"/>
        </w:category>
        <w:types>
          <w:type w:val="bbPlcHdr"/>
        </w:types>
        <w:behaviors>
          <w:behavior w:val="content"/>
        </w:behaviors>
        <w:guid w:val="{BDBA7190-A47C-45FC-8D13-23F40F87F24E}"/>
      </w:docPartPr>
      <w:docPartBody>
        <w:p w:rsidR="00CE46B2" w:rsidRDefault="005242AA" w:rsidP="005242AA">
          <w:pPr>
            <w:pStyle w:val="E1040399D53F4762A9C214F7BAFB7E19"/>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6119373">
    <w:abstractNumId w:val="1"/>
  </w:num>
  <w:num w:numId="2" w16cid:durableId="398864992">
    <w:abstractNumId w:val="0"/>
  </w:num>
  <w:num w:numId="3" w16cid:durableId="93378193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EB"/>
    <w:rsid w:val="000377AA"/>
    <w:rsid w:val="000A52EB"/>
    <w:rsid w:val="000E3DBB"/>
    <w:rsid w:val="00116D63"/>
    <w:rsid w:val="002119E8"/>
    <w:rsid w:val="00217D2E"/>
    <w:rsid w:val="00251C59"/>
    <w:rsid w:val="00313E26"/>
    <w:rsid w:val="00337947"/>
    <w:rsid w:val="00412850"/>
    <w:rsid w:val="005242AA"/>
    <w:rsid w:val="0056652B"/>
    <w:rsid w:val="00635C3B"/>
    <w:rsid w:val="006457C6"/>
    <w:rsid w:val="006926F1"/>
    <w:rsid w:val="00764215"/>
    <w:rsid w:val="007A322A"/>
    <w:rsid w:val="008000A5"/>
    <w:rsid w:val="0081171C"/>
    <w:rsid w:val="00860B28"/>
    <w:rsid w:val="00945DA1"/>
    <w:rsid w:val="009D06BF"/>
    <w:rsid w:val="00A3228D"/>
    <w:rsid w:val="00A549F0"/>
    <w:rsid w:val="00AD0F72"/>
    <w:rsid w:val="00B227AE"/>
    <w:rsid w:val="00C01629"/>
    <w:rsid w:val="00CE46B2"/>
    <w:rsid w:val="00DE288D"/>
    <w:rsid w:val="00E80A0E"/>
    <w:rsid w:val="00F30F3F"/>
    <w:rsid w:val="00FB0766"/>
    <w:rsid w:val="00FE6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D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215"/>
    <w:rPr>
      <w:color w:val="808080"/>
    </w:rPr>
  </w:style>
  <w:style w:type="paragraph" w:customStyle="1" w:styleId="E3E9873C07BF446FB9B5D160D0FFF8B3">
    <w:name w:val="E3E9873C07BF446FB9B5D160D0FFF8B3"/>
    <w:rsid w:val="000A52EB"/>
  </w:style>
  <w:style w:type="paragraph" w:customStyle="1" w:styleId="E07696AE6CC44A1FA2DCFB6F17C2797C">
    <w:name w:val="E07696AE6CC44A1FA2DCFB6F17C2797C"/>
    <w:rsid w:val="000A52EB"/>
  </w:style>
  <w:style w:type="paragraph" w:customStyle="1" w:styleId="A93CB0BE90E44A099DBAF77C268D4A25">
    <w:name w:val="A93CB0BE90E44A099DBAF77C268D4A25"/>
    <w:rsid w:val="000A52EB"/>
  </w:style>
  <w:style w:type="paragraph" w:customStyle="1" w:styleId="0B77AB69C45341ED87E647CA210CFA03">
    <w:name w:val="0B77AB69C45341ED87E647CA210CFA03"/>
    <w:rsid w:val="000A52EB"/>
  </w:style>
  <w:style w:type="paragraph" w:styleId="ListParagraph">
    <w:name w:val="List Paragraph"/>
    <w:basedOn w:val="Normal"/>
    <w:uiPriority w:val="34"/>
    <w:qFormat/>
    <w:rsid w:val="000A52EB"/>
    <w:pPr>
      <w:spacing w:before="120" w:after="120" w:line="300" w:lineRule="atLeast"/>
      <w:ind w:left="720"/>
      <w:contextualSpacing/>
    </w:pPr>
    <w:rPr>
      <w:rFonts w:ascii="Arial" w:eastAsia="Times New Roman" w:hAnsi="Arial" w:cs="Times New Roman"/>
      <w:sz w:val="24"/>
      <w:szCs w:val="24"/>
    </w:rPr>
  </w:style>
  <w:style w:type="paragraph" w:customStyle="1" w:styleId="85FAA99901334E2DA9ADE624B2FB690E">
    <w:name w:val="85FAA99901334E2DA9ADE624B2FB690E"/>
    <w:rsid w:val="006926F1"/>
  </w:style>
  <w:style w:type="paragraph" w:customStyle="1" w:styleId="DC90422861F647319C71B8AE3F226FBB">
    <w:name w:val="DC90422861F647319C71B8AE3F226FBB"/>
    <w:rsid w:val="006926F1"/>
  </w:style>
  <w:style w:type="paragraph" w:customStyle="1" w:styleId="405D6EFA9F6543739AC12DF9A9BB0D26">
    <w:name w:val="405D6EFA9F6543739AC12DF9A9BB0D26"/>
    <w:rsid w:val="006926F1"/>
  </w:style>
  <w:style w:type="paragraph" w:customStyle="1" w:styleId="7F18F6DE7D41484DB9E614EA7F2A703F">
    <w:name w:val="7F18F6DE7D41484DB9E614EA7F2A703F"/>
    <w:rsid w:val="00F30F3F"/>
  </w:style>
  <w:style w:type="paragraph" w:customStyle="1" w:styleId="C9AA26900A164F719FCA5C6A59FB8864">
    <w:name w:val="C9AA26900A164F719FCA5C6A59FB8864"/>
    <w:rsid w:val="00F30F3F"/>
  </w:style>
  <w:style w:type="paragraph" w:customStyle="1" w:styleId="587E47C9D8EF406091F6CA0F3C8EF8C6">
    <w:name w:val="587E47C9D8EF406091F6CA0F3C8EF8C6"/>
    <w:rsid w:val="00F30F3F"/>
  </w:style>
  <w:style w:type="paragraph" w:customStyle="1" w:styleId="81112EFFF11C4B59B23CCD8D24797B8F">
    <w:name w:val="81112EFFF11C4B59B23CCD8D24797B8F"/>
    <w:rsid w:val="00F30F3F"/>
  </w:style>
  <w:style w:type="paragraph" w:customStyle="1" w:styleId="65D54C4C95E94B67BFD24137A8D8874F">
    <w:name w:val="65D54C4C95E94B67BFD24137A8D8874F"/>
    <w:rsid w:val="00F30F3F"/>
  </w:style>
  <w:style w:type="paragraph" w:customStyle="1" w:styleId="8064AAACC19C4DA5B1B096FB20D131EA">
    <w:name w:val="8064AAACC19C4DA5B1B096FB20D131EA"/>
    <w:rsid w:val="00F30F3F"/>
  </w:style>
  <w:style w:type="paragraph" w:styleId="Header">
    <w:name w:val="header"/>
    <w:basedOn w:val="Normal"/>
    <w:link w:val="HeaderChar"/>
    <w:uiPriority w:val="99"/>
    <w:rsid w:val="00217D2E"/>
    <w:pPr>
      <w:tabs>
        <w:tab w:val="center" w:pos="4320"/>
        <w:tab w:val="right" w:pos="8640"/>
      </w:tabs>
      <w:spacing w:before="120" w:after="120" w:line="300" w:lineRule="atLeast"/>
    </w:pPr>
    <w:rPr>
      <w:rFonts w:ascii="Arial" w:eastAsia="Times New Roman" w:hAnsi="Arial" w:cs="Times New Roman"/>
      <w:sz w:val="20"/>
      <w:szCs w:val="24"/>
    </w:rPr>
  </w:style>
  <w:style w:type="character" w:customStyle="1" w:styleId="HeaderChar">
    <w:name w:val="Header Char"/>
    <w:basedOn w:val="DefaultParagraphFont"/>
    <w:link w:val="Header"/>
    <w:uiPriority w:val="99"/>
    <w:rsid w:val="00217D2E"/>
    <w:rPr>
      <w:rFonts w:ascii="Arial" w:eastAsia="Times New Roman" w:hAnsi="Arial" w:cs="Times New Roman"/>
      <w:sz w:val="20"/>
      <w:szCs w:val="24"/>
    </w:rPr>
  </w:style>
  <w:style w:type="paragraph" w:customStyle="1" w:styleId="F124042C4AA64242B71882BB8FC0A9102">
    <w:name w:val="F124042C4AA64242B71882BB8FC0A9102"/>
    <w:rsid w:val="000E3DBB"/>
    <w:rPr>
      <w:rFonts w:eastAsiaTheme="minorHAnsi"/>
      <w:sz w:val="24"/>
      <w:lang w:eastAsia="en-US"/>
    </w:rPr>
  </w:style>
  <w:style w:type="paragraph" w:customStyle="1" w:styleId="AD19E80EDB494B7295DB4FF5C5CFC23A2">
    <w:name w:val="AD19E80EDB494B7295DB4FF5C5CFC23A2"/>
    <w:rsid w:val="000E3DBB"/>
    <w:rPr>
      <w:rFonts w:eastAsiaTheme="minorHAnsi"/>
      <w:sz w:val="24"/>
      <w:lang w:eastAsia="en-US"/>
    </w:rPr>
  </w:style>
  <w:style w:type="character" w:customStyle="1" w:styleId="Heading1Char">
    <w:name w:val="Heading 1 Char"/>
    <w:basedOn w:val="DefaultParagraphFont"/>
    <w:link w:val="Heading1"/>
    <w:uiPriority w:val="9"/>
    <w:rsid w:val="000E3DBB"/>
    <w:rPr>
      <w:rFonts w:asciiTheme="majorHAnsi" w:eastAsiaTheme="majorEastAsia" w:hAnsiTheme="majorHAnsi" w:cstheme="majorBidi"/>
      <w:color w:val="2F5496" w:themeColor="accent1" w:themeShade="BF"/>
      <w:sz w:val="32"/>
      <w:szCs w:val="32"/>
    </w:rPr>
  </w:style>
  <w:style w:type="paragraph" w:customStyle="1" w:styleId="B49964FEAEB24015B9DC811CECD3E3FB2">
    <w:name w:val="B49964FEAEB24015B9DC811CECD3E3FB2"/>
    <w:rsid w:val="000E3DBB"/>
    <w:rPr>
      <w:rFonts w:eastAsiaTheme="minorHAnsi"/>
      <w:sz w:val="24"/>
      <w:lang w:eastAsia="en-US"/>
    </w:rPr>
  </w:style>
  <w:style w:type="paragraph" w:customStyle="1" w:styleId="EB526BD6099645A79870273E5DD4503B1">
    <w:name w:val="EB526BD6099645A79870273E5DD4503B1"/>
    <w:rsid w:val="000E3DBB"/>
    <w:rPr>
      <w:rFonts w:eastAsiaTheme="minorHAnsi"/>
      <w:sz w:val="24"/>
      <w:lang w:eastAsia="en-US"/>
    </w:rPr>
  </w:style>
  <w:style w:type="paragraph" w:customStyle="1" w:styleId="34F03D5F7C854FF5A963ACC2CCA6A4121">
    <w:name w:val="34F03D5F7C854FF5A963ACC2CCA6A4121"/>
    <w:rsid w:val="000E3DBB"/>
    <w:rPr>
      <w:rFonts w:eastAsiaTheme="minorHAnsi"/>
      <w:sz w:val="24"/>
      <w:lang w:eastAsia="en-US"/>
    </w:rPr>
  </w:style>
  <w:style w:type="paragraph" w:customStyle="1" w:styleId="C5F9A3C779304C688984EFB17952AD631">
    <w:name w:val="C5F9A3C779304C688984EFB17952AD631"/>
    <w:rsid w:val="000E3DBB"/>
    <w:rPr>
      <w:rFonts w:eastAsiaTheme="minorHAnsi"/>
      <w:sz w:val="24"/>
      <w:lang w:eastAsia="en-US"/>
    </w:rPr>
  </w:style>
  <w:style w:type="paragraph" w:customStyle="1" w:styleId="FFF5DEBA23B34598B3EAD320E41CF0BE1">
    <w:name w:val="FFF5DEBA23B34598B3EAD320E41CF0BE1"/>
    <w:rsid w:val="000E3DBB"/>
    <w:rPr>
      <w:rFonts w:eastAsiaTheme="minorHAnsi"/>
      <w:sz w:val="24"/>
      <w:lang w:eastAsia="en-US"/>
    </w:rPr>
  </w:style>
  <w:style w:type="paragraph" w:customStyle="1" w:styleId="3CD93DBC35CD43F6B8D7471515D8130F1">
    <w:name w:val="3CD93DBC35CD43F6B8D7471515D8130F1"/>
    <w:rsid w:val="000E3DBB"/>
    <w:rPr>
      <w:rFonts w:eastAsiaTheme="minorHAnsi"/>
      <w:sz w:val="24"/>
      <w:lang w:eastAsia="en-US"/>
    </w:rPr>
  </w:style>
  <w:style w:type="paragraph" w:customStyle="1" w:styleId="BC3798F3FDD246F4A0587995E8EE01701">
    <w:name w:val="BC3798F3FDD246F4A0587995E8EE01701"/>
    <w:rsid w:val="000E3DBB"/>
    <w:rPr>
      <w:rFonts w:eastAsiaTheme="minorHAnsi"/>
      <w:sz w:val="24"/>
      <w:lang w:eastAsia="en-US"/>
    </w:rPr>
  </w:style>
  <w:style w:type="paragraph" w:customStyle="1" w:styleId="3895C0F0C2AA44418E008E33A7F4ABCE1">
    <w:name w:val="3895C0F0C2AA44418E008E33A7F4ABCE1"/>
    <w:rsid w:val="000E3DBB"/>
    <w:rPr>
      <w:rFonts w:eastAsiaTheme="minorHAnsi"/>
      <w:sz w:val="24"/>
      <w:lang w:eastAsia="en-US"/>
    </w:rPr>
  </w:style>
  <w:style w:type="paragraph" w:customStyle="1" w:styleId="5470A20C224E4E6089D509939FA49E7C1">
    <w:name w:val="5470A20C224E4E6089D509939FA49E7C1"/>
    <w:rsid w:val="000E3DBB"/>
    <w:rPr>
      <w:rFonts w:eastAsiaTheme="minorHAnsi"/>
      <w:sz w:val="24"/>
      <w:lang w:eastAsia="en-US"/>
    </w:rPr>
  </w:style>
  <w:style w:type="paragraph" w:customStyle="1" w:styleId="F39D98ADD1CC4E26A202DAFACAE6768B1">
    <w:name w:val="F39D98ADD1CC4E26A202DAFACAE6768B1"/>
    <w:rsid w:val="000E3DBB"/>
    <w:rPr>
      <w:rFonts w:eastAsiaTheme="minorHAnsi"/>
      <w:sz w:val="24"/>
      <w:lang w:eastAsia="en-US"/>
    </w:rPr>
  </w:style>
  <w:style w:type="paragraph" w:customStyle="1" w:styleId="91961FCE61FA4935B2AF6786E0EB5C241">
    <w:name w:val="91961FCE61FA4935B2AF6786E0EB5C241"/>
    <w:rsid w:val="000E3DBB"/>
    <w:rPr>
      <w:rFonts w:eastAsiaTheme="minorHAnsi"/>
      <w:sz w:val="24"/>
      <w:lang w:eastAsia="en-US"/>
    </w:rPr>
  </w:style>
  <w:style w:type="paragraph" w:customStyle="1" w:styleId="208AB6286CB642EC9490B4E6D2B4BCE41">
    <w:name w:val="208AB6286CB642EC9490B4E6D2B4BCE41"/>
    <w:rsid w:val="000E3DBB"/>
    <w:rPr>
      <w:rFonts w:eastAsiaTheme="minorHAnsi"/>
      <w:sz w:val="24"/>
      <w:lang w:eastAsia="en-US"/>
    </w:rPr>
  </w:style>
  <w:style w:type="paragraph" w:customStyle="1" w:styleId="4853C3919F7141D9AC352FF4F1DF8157">
    <w:name w:val="4853C3919F7141D9AC352FF4F1DF8157"/>
    <w:rsid w:val="005242AA"/>
    <w:rPr>
      <w:kern w:val="2"/>
      <w14:ligatures w14:val="standardContextual"/>
    </w:rPr>
  </w:style>
  <w:style w:type="paragraph" w:customStyle="1" w:styleId="55AA45AA76944F7CA354276D3D0B58C4">
    <w:name w:val="55AA45AA76944F7CA354276D3D0B58C4"/>
    <w:rsid w:val="005242AA"/>
    <w:rPr>
      <w:kern w:val="2"/>
      <w14:ligatures w14:val="standardContextual"/>
    </w:rPr>
  </w:style>
  <w:style w:type="paragraph" w:customStyle="1" w:styleId="DFE0F1B1CD4E49FD90FE576CB36BC922">
    <w:name w:val="DFE0F1B1CD4E49FD90FE576CB36BC922"/>
    <w:rsid w:val="005242AA"/>
    <w:rPr>
      <w:kern w:val="2"/>
      <w14:ligatures w14:val="standardContextual"/>
    </w:rPr>
  </w:style>
  <w:style w:type="paragraph" w:customStyle="1" w:styleId="8FA1718BF8724FF4B8EC95327F267A8A">
    <w:name w:val="8FA1718BF8724FF4B8EC95327F267A8A"/>
    <w:rsid w:val="005242AA"/>
    <w:rPr>
      <w:kern w:val="2"/>
      <w14:ligatures w14:val="standardContextual"/>
    </w:rPr>
  </w:style>
  <w:style w:type="paragraph" w:customStyle="1" w:styleId="4D12757B16B743138DFDC724E24F168C">
    <w:name w:val="4D12757B16B743138DFDC724E24F168C"/>
    <w:rsid w:val="005242AA"/>
    <w:rPr>
      <w:kern w:val="2"/>
      <w14:ligatures w14:val="standardContextual"/>
    </w:rPr>
  </w:style>
  <w:style w:type="paragraph" w:customStyle="1" w:styleId="B003C2771A234C8F8C8B241DA5B021C2">
    <w:name w:val="B003C2771A234C8F8C8B241DA5B021C2"/>
    <w:rsid w:val="005242AA"/>
    <w:rPr>
      <w:kern w:val="2"/>
      <w14:ligatures w14:val="standardContextual"/>
    </w:rPr>
  </w:style>
  <w:style w:type="paragraph" w:customStyle="1" w:styleId="B29DA143491E461780ABA674BF52BA6C">
    <w:name w:val="B29DA143491E461780ABA674BF52BA6C"/>
    <w:rsid w:val="005242AA"/>
    <w:rPr>
      <w:kern w:val="2"/>
      <w14:ligatures w14:val="standardContextual"/>
    </w:rPr>
  </w:style>
  <w:style w:type="paragraph" w:customStyle="1" w:styleId="DBE323FA0EEB435E9AB70B1BF4EF1EF0">
    <w:name w:val="DBE323FA0EEB435E9AB70B1BF4EF1EF0"/>
    <w:rsid w:val="005242AA"/>
    <w:rPr>
      <w:kern w:val="2"/>
      <w14:ligatures w14:val="standardContextual"/>
    </w:rPr>
  </w:style>
  <w:style w:type="paragraph" w:customStyle="1" w:styleId="EF4D0B7E228C47C797755327BC1973DE">
    <w:name w:val="EF4D0B7E228C47C797755327BC1973DE"/>
    <w:rsid w:val="005242AA"/>
    <w:rPr>
      <w:kern w:val="2"/>
      <w14:ligatures w14:val="standardContextual"/>
    </w:rPr>
  </w:style>
  <w:style w:type="paragraph" w:customStyle="1" w:styleId="C8DA96F6D9D84AFAA79ED2201DA6EFD3">
    <w:name w:val="C8DA96F6D9D84AFAA79ED2201DA6EFD3"/>
    <w:rsid w:val="005242AA"/>
    <w:rPr>
      <w:kern w:val="2"/>
      <w14:ligatures w14:val="standardContextual"/>
    </w:rPr>
  </w:style>
  <w:style w:type="paragraph" w:customStyle="1" w:styleId="E1040399D53F4762A9C214F7BAFB7E19">
    <w:name w:val="E1040399D53F4762A9C214F7BAFB7E19"/>
    <w:rsid w:val="005242AA"/>
    <w:rPr>
      <w:kern w:val="2"/>
      <w14:ligatures w14:val="standardContextual"/>
    </w:rPr>
  </w:style>
  <w:style w:type="paragraph" w:customStyle="1" w:styleId="1FE9E0FB3343486087A029C352717B02">
    <w:name w:val="1FE9E0FB3343486087A029C352717B02"/>
    <w:rsid w:val="00313E26"/>
  </w:style>
  <w:style w:type="paragraph" w:customStyle="1" w:styleId="4733422AFEBE4CEFBEB3073EF50B2FA8">
    <w:name w:val="4733422AFEBE4CEFBEB3073EF50B2FA8"/>
    <w:rsid w:val="00764215"/>
  </w:style>
  <w:style w:type="paragraph" w:customStyle="1" w:styleId="9BB2E4C95BC046649DFC42F4ECDC93B5">
    <w:name w:val="9BB2E4C95BC046649DFC42F4ECDC93B5"/>
    <w:rsid w:val="00764215"/>
  </w:style>
  <w:style w:type="paragraph" w:customStyle="1" w:styleId="8912E0D748C84CBB8D70ED4A98F177FD">
    <w:name w:val="8912E0D748C84CBB8D70ED4A98F177FD"/>
    <w:rsid w:val="007642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942650-8D65-4254-BC9E-61BE21730D06}">
  <ds:schemaRefs>
    <ds:schemaRef ds:uri="http://schemas.openxmlformats.org/officeDocument/2006/bibliography"/>
  </ds:schemaRefs>
</ds:datastoreItem>
</file>

<file path=customXml/itemProps2.xml><?xml version="1.0" encoding="utf-8"?>
<ds:datastoreItem xmlns:ds="http://schemas.openxmlformats.org/officeDocument/2006/customXml" ds:itemID="{8C259C1B-5102-4481-8376-70E73D2E1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CharactersWithSpaces>
  <SharedDoc>false</SharedDoc>
  <HLinks>
    <vt:vector size="108" baseType="variant">
      <vt:variant>
        <vt:i4>1376318</vt:i4>
      </vt:variant>
      <vt:variant>
        <vt:i4>98</vt:i4>
      </vt:variant>
      <vt:variant>
        <vt:i4>0</vt:i4>
      </vt:variant>
      <vt:variant>
        <vt:i4>5</vt:i4>
      </vt:variant>
      <vt:variant>
        <vt:lpwstr/>
      </vt:variant>
      <vt:variant>
        <vt:lpwstr>_Toc133998505</vt:lpwstr>
      </vt:variant>
      <vt:variant>
        <vt:i4>1376318</vt:i4>
      </vt:variant>
      <vt:variant>
        <vt:i4>92</vt:i4>
      </vt:variant>
      <vt:variant>
        <vt:i4>0</vt:i4>
      </vt:variant>
      <vt:variant>
        <vt:i4>5</vt:i4>
      </vt:variant>
      <vt:variant>
        <vt:lpwstr/>
      </vt:variant>
      <vt:variant>
        <vt:lpwstr>_Toc133998504</vt:lpwstr>
      </vt:variant>
      <vt:variant>
        <vt:i4>1376318</vt:i4>
      </vt:variant>
      <vt:variant>
        <vt:i4>86</vt:i4>
      </vt:variant>
      <vt:variant>
        <vt:i4>0</vt:i4>
      </vt:variant>
      <vt:variant>
        <vt:i4>5</vt:i4>
      </vt:variant>
      <vt:variant>
        <vt:lpwstr/>
      </vt:variant>
      <vt:variant>
        <vt:lpwstr>_Toc133998503</vt:lpwstr>
      </vt:variant>
      <vt:variant>
        <vt:i4>1376318</vt:i4>
      </vt:variant>
      <vt:variant>
        <vt:i4>80</vt:i4>
      </vt:variant>
      <vt:variant>
        <vt:i4>0</vt:i4>
      </vt:variant>
      <vt:variant>
        <vt:i4>5</vt:i4>
      </vt:variant>
      <vt:variant>
        <vt:lpwstr/>
      </vt:variant>
      <vt:variant>
        <vt:lpwstr>_Toc133998502</vt:lpwstr>
      </vt:variant>
      <vt:variant>
        <vt:i4>1376318</vt:i4>
      </vt:variant>
      <vt:variant>
        <vt:i4>74</vt:i4>
      </vt:variant>
      <vt:variant>
        <vt:i4>0</vt:i4>
      </vt:variant>
      <vt:variant>
        <vt:i4>5</vt:i4>
      </vt:variant>
      <vt:variant>
        <vt:lpwstr/>
      </vt:variant>
      <vt:variant>
        <vt:lpwstr>_Toc133998501</vt:lpwstr>
      </vt:variant>
      <vt:variant>
        <vt:i4>1376318</vt:i4>
      </vt:variant>
      <vt:variant>
        <vt:i4>68</vt:i4>
      </vt:variant>
      <vt:variant>
        <vt:i4>0</vt:i4>
      </vt:variant>
      <vt:variant>
        <vt:i4>5</vt:i4>
      </vt:variant>
      <vt:variant>
        <vt:lpwstr/>
      </vt:variant>
      <vt:variant>
        <vt:lpwstr>_Toc133998500</vt:lpwstr>
      </vt:variant>
      <vt:variant>
        <vt:i4>1835071</vt:i4>
      </vt:variant>
      <vt:variant>
        <vt:i4>62</vt:i4>
      </vt:variant>
      <vt:variant>
        <vt:i4>0</vt:i4>
      </vt:variant>
      <vt:variant>
        <vt:i4>5</vt:i4>
      </vt:variant>
      <vt:variant>
        <vt:lpwstr/>
      </vt:variant>
      <vt:variant>
        <vt:lpwstr>_Toc133998499</vt:lpwstr>
      </vt:variant>
      <vt:variant>
        <vt:i4>1835071</vt:i4>
      </vt:variant>
      <vt:variant>
        <vt:i4>56</vt:i4>
      </vt:variant>
      <vt:variant>
        <vt:i4>0</vt:i4>
      </vt:variant>
      <vt:variant>
        <vt:i4>5</vt:i4>
      </vt:variant>
      <vt:variant>
        <vt:lpwstr/>
      </vt:variant>
      <vt:variant>
        <vt:lpwstr>_Toc133998498</vt:lpwstr>
      </vt:variant>
      <vt:variant>
        <vt:i4>1835071</vt:i4>
      </vt:variant>
      <vt:variant>
        <vt:i4>50</vt:i4>
      </vt:variant>
      <vt:variant>
        <vt:i4>0</vt:i4>
      </vt:variant>
      <vt:variant>
        <vt:i4>5</vt:i4>
      </vt:variant>
      <vt:variant>
        <vt:lpwstr/>
      </vt:variant>
      <vt:variant>
        <vt:lpwstr>_Toc133998497</vt:lpwstr>
      </vt:variant>
      <vt:variant>
        <vt:i4>1835071</vt:i4>
      </vt:variant>
      <vt:variant>
        <vt:i4>44</vt:i4>
      </vt:variant>
      <vt:variant>
        <vt:i4>0</vt:i4>
      </vt:variant>
      <vt:variant>
        <vt:i4>5</vt:i4>
      </vt:variant>
      <vt:variant>
        <vt:lpwstr/>
      </vt:variant>
      <vt:variant>
        <vt:lpwstr>_Toc133998496</vt:lpwstr>
      </vt:variant>
      <vt:variant>
        <vt:i4>1835071</vt:i4>
      </vt:variant>
      <vt:variant>
        <vt:i4>38</vt:i4>
      </vt:variant>
      <vt:variant>
        <vt:i4>0</vt:i4>
      </vt:variant>
      <vt:variant>
        <vt:i4>5</vt:i4>
      </vt:variant>
      <vt:variant>
        <vt:lpwstr/>
      </vt:variant>
      <vt:variant>
        <vt:lpwstr>_Toc133998495</vt:lpwstr>
      </vt:variant>
      <vt:variant>
        <vt:i4>1835071</vt:i4>
      </vt:variant>
      <vt:variant>
        <vt:i4>32</vt:i4>
      </vt:variant>
      <vt:variant>
        <vt:i4>0</vt:i4>
      </vt:variant>
      <vt:variant>
        <vt:i4>5</vt:i4>
      </vt:variant>
      <vt:variant>
        <vt:lpwstr/>
      </vt:variant>
      <vt:variant>
        <vt:lpwstr>_Toc133998494</vt:lpwstr>
      </vt:variant>
      <vt:variant>
        <vt:i4>1835071</vt:i4>
      </vt:variant>
      <vt:variant>
        <vt:i4>26</vt:i4>
      </vt:variant>
      <vt:variant>
        <vt:i4>0</vt:i4>
      </vt:variant>
      <vt:variant>
        <vt:i4>5</vt:i4>
      </vt:variant>
      <vt:variant>
        <vt:lpwstr/>
      </vt:variant>
      <vt:variant>
        <vt:lpwstr>_Toc133998493</vt:lpwstr>
      </vt:variant>
      <vt:variant>
        <vt:i4>1835071</vt:i4>
      </vt:variant>
      <vt:variant>
        <vt:i4>20</vt:i4>
      </vt:variant>
      <vt:variant>
        <vt:i4>0</vt:i4>
      </vt:variant>
      <vt:variant>
        <vt:i4>5</vt:i4>
      </vt:variant>
      <vt:variant>
        <vt:lpwstr/>
      </vt:variant>
      <vt:variant>
        <vt:lpwstr>_Toc133998492</vt:lpwstr>
      </vt:variant>
      <vt:variant>
        <vt:i4>1835071</vt:i4>
      </vt:variant>
      <vt:variant>
        <vt:i4>14</vt:i4>
      </vt:variant>
      <vt:variant>
        <vt:i4>0</vt:i4>
      </vt:variant>
      <vt:variant>
        <vt:i4>5</vt:i4>
      </vt:variant>
      <vt:variant>
        <vt:lpwstr/>
      </vt:variant>
      <vt:variant>
        <vt:lpwstr>_Toc133998491</vt:lpwstr>
      </vt:variant>
      <vt:variant>
        <vt:i4>1835071</vt:i4>
      </vt:variant>
      <vt:variant>
        <vt:i4>8</vt:i4>
      </vt:variant>
      <vt:variant>
        <vt:i4>0</vt:i4>
      </vt:variant>
      <vt:variant>
        <vt:i4>5</vt:i4>
      </vt:variant>
      <vt:variant>
        <vt:lpwstr/>
      </vt:variant>
      <vt:variant>
        <vt:lpwstr>_Toc133998490</vt:lpwstr>
      </vt:variant>
      <vt:variant>
        <vt:i4>7077891</vt:i4>
      </vt:variant>
      <vt:variant>
        <vt:i4>3</vt:i4>
      </vt:variant>
      <vt:variant>
        <vt:i4>0</vt:i4>
      </vt:variant>
      <vt:variant>
        <vt:i4>5</vt:i4>
      </vt:variant>
      <vt:variant>
        <vt:lpwstr>mailto:milly.lewis@nationalgrideso.com</vt:lpwstr>
      </vt:variant>
      <vt:variant>
        <vt:lpwstr/>
      </vt:variant>
      <vt:variant>
        <vt:i4>7602179</vt:i4>
      </vt:variant>
      <vt:variant>
        <vt:i4>0</vt:i4>
      </vt:variant>
      <vt:variant>
        <vt:i4>0</vt:i4>
      </vt:variant>
      <vt:variant>
        <vt:i4>5</vt:i4>
      </vt:variant>
      <vt:variant>
        <vt:lpwstr>mailto:Giulia.licocci@oceanwinds.com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Claire Goult (ESO)</cp:lastModifiedBy>
  <cp:revision>9</cp:revision>
  <dcterms:created xsi:type="dcterms:W3CDTF">2023-11-02T09:33:00Z</dcterms:created>
  <dcterms:modified xsi:type="dcterms:W3CDTF">2023-11-07T11:24:00Z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y fmtid="{D5CDD505-2E9C-101B-9397-08002B2CF9AE}" pid="4" name="GrammarlyDocumentId">
    <vt:lpwstr>9a90200b3de6a08385a36fbd0673def3b238dde2ce503e27392bfc28875819e9</vt:lpwstr>
  </property>
</Properties>
</file>